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111" w:rsidRPr="00654111" w:rsidRDefault="005F0370" w:rsidP="00654111">
      <w:pPr>
        <w:pStyle w:val="KeinLeerraum"/>
        <w:jc w:val="both"/>
        <w:rPr>
          <w:rFonts w:ascii="Arial" w:hAnsi="Arial" w:cs="Arial"/>
          <w:b/>
          <w:sz w:val="24"/>
          <w:szCs w:val="24"/>
        </w:rPr>
      </w:pPr>
      <w:bookmarkStart w:id="0" w:name="_GoBack"/>
      <w:bookmarkEnd w:id="0"/>
      <w:r>
        <w:rPr>
          <w:rFonts w:ascii="Arial" w:hAnsi="Arial" w:cs="Arial"/>
          <w:b/>
          <w:sz w:val="24"/>
          <w:szCs w:val="24"/>
        </w:rPr>
        <w:t>Einrichtung</w:t>
      </w:r>
      <w:r w:rsidRPr="00654111">
        <w:rPr>
          <w:rFonts w:ascii="Arial" w:hAnsi="Arial" w:cs="Arial"/>
          <w:b/>
          <w:sz w:val="24"/>
          <w:szCs w:val="24"/>
        </w:rPr>
        <w:t xml:space="preserve"> </w:t>
      </w:r>
      <w:r w:rsidR="007F3ED9">
        <w:rPr>
          <w:rFonts w:ascii="Arial" w:hAnsi="Arial" w:cs="Arial"/>
          <w:b/>
          <w:sz w:val="24"/>
          <w:szCs w:val="24"/>
        </w:rPr>
        <w:t>eines amtlichen Prüffeldes</w:t>
      </w:r>
    </w:p>
    <w:p w:rsidR="00654111" w:rsidRPr="00654111" w:rsidRDefault="00654111" w:rsidP="00654111">
      <w:pPr>
        <w:pStyle w:val="KeinLeerraum"/>
        <w:jc w:val="both"/>
        <w:rPr>
          <w:rFonts w:ascii="Arial" w:hAnsi="Arial" w:cs="Arial"/>
          <w:sz w:val="24"/>
          <w:szCs w:val="24"/>
          <w:u w:val="single"/>
        </w:rPr>
      </w:pPr>
    </w:p>
    <w:p w:rsidR="005E56F7" w:rsidRPr="0063474C" w:rsidRDefault="0063474C" w:rsidP="0063474C">
      <w:pPr>
        <w:widowControl/>
        <w:spacing w:after="0" w:line="240" w:lineRule="auto"/>
        <w:jc w:val="both"/>
        <w:rPr>
          <w:rFonts w:ascii="Arial" w:eastAsia="Times New Roman" w:hAnsi="Arial" w:cs="Arial"/>
          <w:b/>
          <w:i/>
          <w:sz w:val="24"/>
          <w:szCs w:val="24"/>
          <w:lang w:val="de-DE" w:eastAsia="de-DE"/>
        </w:rPr>
      </w:pPr>
      <w:r>
        <w:rPr>
          <w:rFonts w:ascii="Arial" w:eastAsia="Times New Roman" w:hAnsi="Arial" w:cs="Arial"/>
          <w:b/>
          <w:i/>
          <w:sz w:val="24"/>
          <w:szCs w:val="24"/>
          <w:lang w:val="de-DE" w:eastAsia="de-DE"/>
        </w:rPr>
        <w:t xml:space="preserve">1 </w:t>
      </w:r>
      <w:r w:rsidR="005E56F7" w:rsidRPr="0063474C">
        <w:rPr>
          <w:rFonts w:ascii="Arial" w:eastAsia="Times New Roman" w:hAnsi="Arial" w:cs="Arial"/>
          <w:b/>
          <w:i/>
          <w:sz w:val="24"/>
          <w:szCs w:val="24"/>
          <w:lang w:val="de-DE" w:eastAsia="de-DE"/>
        </w:rPr>
        <w:t>Grundsätzliches</w:t>
      </w:r>
    </w:p>
    <w:p w:rsidR="005E56F7" w:rsidRDefault="005E56F7" w:rsidP="00654111">
      <w:pPr>
        <w:pStyle w:val="KeinLeerraum"/>
        <w:jc w:val="both"/>
        <w:rPr>
          <w:rFonts w:ascii="Arial" w:hAnsi="Arial" w:cs="Arial"/>
          <w:sz w:val="24"/>
          <w:szCs w:val="24"/>
        </w:rPr>
      </w:pPr>
    </w:p>
    <w:p w:rsidR="00654111" w:rsidRPr="00654111" w:rsidRDefault="0063474C" w:rsidP="0063474C">
      <w:pPr>
        <w:pStyle w:val="KeinLeerraum"/>
        <w:jc w:val="both"/>
        <w:rPr>
          <w:rFonts w:ascii="Arial" w:hAnsi="Arial" w:cs="Arial"/>
          <w:sz w:val="24"/>
          <w:szCs w:val="24"/>
        </w:rPr>
      </w:pPr>
      <w:r w:rsidRPr="0063474C">
        <w:rPr>
          <w:rFonts w:ascii="Arial" w:hAnsi="Arial" w:cs="Arial"/>
          <w:sz w:val="24"/>
          <w:szCs w:val="24"/>
        </w:rPr>
        <w:t>(1</w:t>
      </w:r>
      <w:r>
        <w:rPr>
          <w:rFonts w:ascii="Arial" w:hAnsi="Arial" w:cs="Arial"/>
          <w:sz w:val="24"/>
          <w:szCs w:val="24"/>
        </w:rPr>
        <w:t xml:space="preserve">) </w:t>
      </w:r>
      <w:r w:rsidR="00654111" w:rsidRPr="00654111">
        <w:rPr>
          <w:rFonts w:ascii="Arial" w:hAnsi="Arial" w:cs="Arial"/>
          <w:sz w:val="24"/>
          <w:szCs w:val="24"/>
        </w:rPr>
        <w:t xml:space="preserve">Die Anlage der Prüffelder soll </w:t>
      </w:r>
      <w:r w:rsidR="00B85DAF">
        <w:rPr>
          <w:rFonts w:ascii="Arial" w:hAnsi="Arial" w:cs="Arial"/>
          <w:sz w:val="24"/>
          <w:szCs w:val="24"/>
        </w:rPr>
        <w:t xml:space="preserve">auf </w:t>
      </w:r>
      <w:r w:rsidR="00A408A3">
        <w:rPr>
          <w:rFonts w:ascii="Arial" w:hAnsi="Arial" w:cs="Arial"/>
          <w:sz w:val="24"/>
          <w:szCs w:val="24"/>
        </w:rPr>
        <w:t>öffentlich</w:t>
      </w:r>
      <w:r w:rsidR="00373A52">
        <w:rPr>
          <w:rFonts w:ascii="Arial" w:hAnsi="Arial" w:cs="Arial"/>
          <w:sz w:val="24"/>
          <w:szCs w:val="24"/>
        </w:rPr>
        <w:t xml:space="preserve"> zugänglichen</w:t>
      </w:r>
      <w:r w:rsidR="00A408A3">
        <w:rPr>
          <w:rFonts w:ascii="Arial" w:hAnsi="Arial" w:cs="Arial"/>
          <w:sz w:val="24"/>
          <w:szCs w:val="24"/>
        </w:rPr>
        <w:t xml:space="preserve"> Grundstücken</w:t>
      </w:r>
      <w:r w:rsidR="00B85DAF">
        <w:rPr>
          <w:rFonts w:ascii="Arial" w:hAnsi="Arial" w:cs="Arial"/>
          <w:sz w:val="24"/>
          <w:szCs w:val="24"/>
        </w:rPr>
        <w:t xml:space="preserve"> in Nordrhein-Westfalen</w:t>
      </w:r>
      <w:r w:rsidR="009B0552">
        <w:rPr>
          <w:rFonts w:ascii="Arial" w:hAnsi="Arial" w:cs="Arial"/>
          <w:sz w:val="24"/>
          <w:szCs w:val="24"/>
        </w:rPr>
        <w:t xml:space="preserve"> </w:t>
      </w:r>
      <w:r w:rsidR="00A408A3">
        <w:rPr>
          <w:rFonts w:ascii="Arial" w:hAnsi="Arial" w:cs="Arial"/>
          <w:sz w:val="24"/>
          <w:szCs w:val="24"/>
        </w:rPr>
        <w:t>erfolgen</w:t>
      </w:r>
      <w:r w:rsidR="00B85DAF">
        <w:rPr>
          <w:rFonts w:ascii="Arial" w:hAnsi="Arial" w:cs="Arial"/>
          <w:sz w:val="24"/>
          <w:szCs w:val="24"/>
        </w:rPr>
        <w:t>.</w:t>
      </w:r>
      <w:r w:rsidR="0003345C">
        <w:rPr>
          <w:rFonts w:ascii="Arial" w:hAnsi="Arial" w:cs="Arial"/>
          <w:sz w:val="24"/>
          <w:szCs w:val="24"/>
        </w:rPr>
        <w:t xml:space="preserve"> </w:t>
      </w:r>
      <w:r w:rsidR="009B0552">
        <w:rPr>
          <w:rFonts w:ascii="Arial" w:hAnsi="Arial" w:cs="Arial"/>
          <w:sz w:val="24"/>
          <w:szCs w:val="24"/>
        </w:rPr>
        <w:t>Ein</w:t>
      </w:r>
      <w:r w:rsidR="009B0552" w:rsidRPr="00654111">
        <w:rPr>
          <w:rFonts w:ascii="Arial" w:hAnsi="Arial" w:cs="Arial"/>
          <w:sz w:val="24"/>
          <w:szCs w:val="24"/>
        </w:rPr>
        <w:t xml:space="preserve"> </w:t>
      </w:r>
      <w:r w:rsidR="00654111" w:rsidRPr="00654111">
        <w:rPr>
          <w:rFonts w:ascii="Arial" w:hAnsi="Arial" w:cs="Arial"/>
          <w:sz w:val="24"/>
          <w:szCs w:val="24"/>
        </w:rPr>
        <w:t>verkehrssichere</w:t>
      </w:r>
      <w:r w:rsidR="009B0552">
        <w:rPr>
          <w:rFonts w:ascii="Arial" w:hAnsi="Arial" w:cs="Arial"/>
          <w:sz w:val="24"/>
          <w:szCs w:val="24"/>
        </w:rPr>
        <w:t>s</w:t>
      </w:r>
      <w:r w:rsidR="00654111" w:rsidRPr="00654111">
        <w:rPr>
          <w:rFonts w:ascii="Arial" w:hAnsi="Arial" w:cs="Arial"/>
          <w:sz w:val="24"/>
          <w:szCs w:val="24"/>
        </w:rPr>
        <w:t xml:space="preserve"> Abstellen des Messkraftwagens für den Aufenthalt auf dem Prüffeld </w:t>
      </w:r>
      <w:r w:rsidR="009B0552">
        <w:rPr>
          <w:rFonts w:ascii="Arial" w:hAnsi="Arial" w:cs="Arial"/>
          <w:sz w:val="24"/>
          <w:szCs w:val="24"/>
        </w:rPr>
        <w:t>muss möglich sein</w:t>
      </w:r>
      <w:r w:rsidR="0003345C">
        <w:rPr>
          <w:rFonts w:ascii="Arial" w:hAnsi="Arial" w:cs="Arial"/>
          <w:sz w:val="24"/>
          <w:szCs w:val="24"/>
        </w:rPr>
        <w:t>.</w:t>
      </w:r>
    </w:p>
    <w:p w:rsidR="00654111" w:rsidRPr="00654111" w:rsidRDefault="00654111" w:rsidP="00654111">
      <w:pPr>
        <w:pStyle w:val="KeinLeerraum"/>
        <w:jc w:val="both"/>
        <w:rPr>
          <w:rFonts w:ascii="Arial" w:hAnsi="Arial" w:cs="Arial"/>
          <w:sz w:val="24"/>
          <w:szCs w:val="24"/>
        </w:rPr>
      </w:pPr>
    </w:p>
    <w:p w:rsidR="00373A52" w:rsidRDefault="0063474C" w:rsidP="00654111">
      <w:pPr>
        <w:pStyle w:val="KeinLeerraum"/>
        <w:jc w:val="both"/>
        <w:rPr>
          <w:rFonts w:ascii="Arial" w:hAnsi="Arial" w:cs="Arial"/>
          <w:sz w:val="24"/>
          <w:szCs w:val="24"/>
        </w:rPr>
      </w:pPr>
      <w:r>
        <w:rPr>
          <w:rFonts w:ascii="Arial" w:hAnsi="Arial" w:cs="Arial"/>
          <w:sz w:val="24"/>
          <w:szCs w:val="24"/>
        </w:rPr>
        <w:t xml:space="preserve">(2) </w:t>
      </w:r>
      <w:r w:rsidR="0003345C">
        <w:rPr>
          <w:rFonts w:ascii="Arial" w:hAnsi="Arial" w:cs="Arial"/>
          <w:sz w:val="24"/>
          <w:szCs w:val="24"/>
        </w:rPr>
        <w:t xml:space="preserve">Auf dem </w:t>
      </w:r>
      <w:r w:rsidR="00B85DAF" w:rsidRPr="00494960">
        <w:rPr>
          <w:rFonts w:ascii="Arial" w:hAnsi="Arial" w:cs="Arial"/>
          <w:sz w:val="24"/>
          <w:szCs w:val="24"/>
        </w:rPr>
        <w:t xml:space="preserve">Prüffeldgelände </w:t>
      </w:r>
      <w:r w:rsidR="0003345C" w:rsidRPr="00494960">
        <w:rPr>
          <w:rFonts w:ascii="Arial" w:hAnsi="Arial" w:cs="Arial"/>
          <w:sz w:val="24"/>
          <w:szCs w:val="24"/>
        </w:rPr>
        <w:t>sind m</w:t>
      </w:r>
      <w:r w:rsidR="00654111" w:rsidRPr="00494960">
        <w:rPr>
          <w:rFonts w:ascii="Arial" w:hAnsi="Arial" w:cs="Arial"/>
          <w:sz w:val="24"/>
          <w:szCs w:val="24"/>
        </w:rPr>
        <w:t xml:space="preserve">indestens neun dauerhaft </w:t>
      </w:r>
      <w:r w:rsidR="0003345C" w:rsidRPr="00494960">
        <w:rPr>
          <w:rFonts w:ascii="Arial" w:hAnsi="Arial" w:cs="Arial"/>
          <w:sz w:val="24"/>
          <w:szCs w:val="24"/>
        </w:rPr>
        <w:t>und</w:t>
      </w:r>
      <w:r w:rsidR="00654111" w:rsidRPr="00494960">
        <w:rPr>
          <w:rFonts w:ascii="Arial" w:hAnsi="Arial" w:cs="Arial"/>
          <w:sz w:val="24"/>
          <w:szCs w:val="24"/>
        </w:rPr>
        <w:t xml:space="preserve"> frostfrei gegründete</w:t>
      </w:r>
      <w:r w:rsidR="0003345C" w:rsidRPr="00494960">
        <w:rPr>
          <w:rFonts w:ascii="Arial" w:hAnsi="Arial" w:cs="Arial"/>
          <w:sz w:val="24"/>
          <w:szCs w:val="24"/>
        </w:rPr>
        <w:t xml:space="preserve"> 3</w:t>
      </w:r>
      <w:r w:rsidR="00B85DAF" w:rsidRPr="00494960">
        <w:rPr>
          <w:rFonts w:ascii="Arial" w:hAnsi="Arial" w:cs="Arial"/>
          <w:sz w:val="24"/>
          <w:szCs w:val="24"/>
        </w:rPr>
        <w:t>D-</w:t>
      </w:r>
      <w:r w:rsidR="00654111" w:rsidRPr="00494960">
        <w:rPr>
          <w:rFonts w:ascii="Arial" w:hAnsi="Arial" w:cs="Arial"/>
          <w:sz w:val="24"/>
          <w:szCs w:val="24"/>
        </w:rPr>
        <w:t>Vermarkungen</w:t>
      </w:r>
      <w:r w:rsidR="00654111" w:rsidRPr="00654111">
        <w:rPr>
          <w:rFonts w:ascii="Arial" w:hAnsi="Arial" w:cs="Arial"/>
          <w:sz w:val="24"/>
          <w:szCs w:val="24"/>
        </w:rPr>
        <w:t xml:space="preserve"> </w:t>
      </w:r>
      <w:r w:rsidR="0003345C">
        <w:rPr>
          <w:rFonts w:ascii="Arial" w:hAnsi="Arial" w:cs="Arial"/>
          <w:sz w:val="24"/>
          <w:szCs w:val="24"/>
        </w:rPr>
        <w:t>bodengleich</w:t>
      </w:r>
      <w:r w:rsidR="00654111" w:rsidRPr="00654111">
        <w:rPr>
          <w:rFonts w:ascii="Arial" w:hAnsi="Arial" w:cs="Arial"/>
          <w:sz w:val="24"/>
          <w:szCs w:val="24"/>
        </w:rPr>
        <w:t xml:space="preserve"> als Prüfpunkte </w:t>
      </w:r>
      <w:r w:rsidR="0003345C">
        <w:rPr>
          <w:rFonts w:ascii="Arial" w:hAnsi="Arial" w:cs="Arial"/>
          <w:sz w:val="24"/>
          <w:szCs w:val="24"/>
        </w:rPr>
        <w:t xml:space="preserve">einzubringen. </w:t>
      </w:r>
      <w:r w:rsidR="00373A52">
        <w:rPr>
          <w:rFonts w:ascii="Arial" w:hAnsi="Arial" w:cs="Arial"/>
          <w:sz w:val="24"/>
          <w:szCs w:val="24"/>
        </w:rPr>
        <w:t>Geeignete Vermarkungen sind beispielsweise Messingmarken in Grenzsteinen oder Messingmarken in mit Beton ausgefülltem Kanalgrundrohr (KG Rohr), jeweils mit Schutzkasten versehen.</w:t>
      </w:r>
      <w:r w:rsidR="00046156">
        <w:rPr>
          <w:rFonts w:ascii="Arial" w:hAnsi="Arial" w:cs="Arial"/>
          <w:sz w:val="24"/>
          <w:szCs w:val="24"/>
        </w:rPr>
        <w:t xml:space="preserve"> Zum einfachen Auffinden der Prüfpunkte sind diese </w:t>
      </w:r>
      <w:r w:rsidR="009B0552">
        <w:rPr>
          <w:rFonts w:ascii="Arial" w:hAnsi="Arial" w:cs="Arial"/>
          <w:sz w:val="24"/>
          <w:szCs w:val="24"/>
        </w:rPr>
        <w:t>örtlich</w:t>
      </w:r>
      <w:r w:rsidR="00046156">
        <w:rPr>
          <w:rFonts w:ascii="Arial" w:hAnsi="Arial" w:cs="Arial"/>
          <w:sz w:val="24"/>
          <w:szCs w:val="24"/>
        </w:rPr>
        <w:t xml:space="preserve"> einzumessen und die Ergebnisse in einer Einmessungsskizze zu dokumentieren.</w:t>
      </w:r>
    </w:p>
    <w:p w:rsidR="00373A52" w:rsidRDefault="00373A52" w:rsidP="00654111">
      <w:pPr>
        <w:pStyle w:val="KeinLeerraum"/>
        <w:jc w:val="both"/>
        <w:rPr>
          <w:rFonts w:ascii="Arial" w:hAnsi="Arial" w:cs="Arial"/>
          <w:sz w:val="24"/>
          <w:szCs w:val="24"/>
        </w:rPr>
      </w:pPr>
    </w:p>
    <w:p w:rsidR="0063474C" w:rsidRDefault="0063474C" w:rsidP="002E23A5">
      <w:pPr>
        <w:pStyle w:val="KeinLeerraum"/>
        <w:jc w:val="both"/>
        <w:rPr>
          <w:rFonts w:ascii="Arial" w:hAnsi="Arial" w:cs="Arial"/>
          <w:sz w:val="24"/>
          <w:szCs w:val="24"/>
        </w:rPr>
      </w:pPr>
      <w:r>
        <w:rPr>
          <w:rFonts w:ascii="Arial" w:hAnsi="Arial" w:cs="Arial"/>
          <w:sz w:val="24"/>
          <w:szCs w:val="24"/>
        </w:rPr>
        <w:t xml:space="preserve">(3) </w:t>
      </w:r>
      <w:r w:rsidR="009B0552">
        <w:rPr>
          <w:rFonts w:ascii="Arial" w:hAnsi="Arial" w:cs="Arial"/>
          <w:sz w:val="24"/>
          <w:szCs w:val="24"/>
        </w:rPr>
        <w:t xml:space="preserve">Alle Prüfpunkte müssen gegenseitig sichtbar sein. Mindestens fünf sollen </w:t>
      </w:r>
      <w:r w:rsidR="005747F3">
        <w:rPr>
          <w:rFonts w:ascii="Arial" w:hAnsi="Arial" w:cs="Arial"/>
          <w:sz w:val="24"/>
          <w:szCs w:val="24"/>
        </w:rPr>
        <w:t xml:space="preserve">auch zur </w:t>
      </w:r>
      <w:r w:rsidR="009B0552">
        <w:rPr>
          <w:rFonts w:ascii="Arial" w:hAnsi="Arial" w:cs="Arial"/>
          <w:sz w:val="24"/>
          <w:szCs w:val="24"/>
        </w:rPr>
        <w:t xml:space="preserve">Überprüfung von GNSS-Empfängern dienen (GNSS-Kontrollpunkte) </w:t>
      </w:r>
      <w:r w:rsidR="009B0552">
        <w:rPr>
          <w:rFonts w:ascii="Arial" w:hAnsi="Arial" w:cs="Arial"/>
          <w:color w:val="000000"/>
          <w:sz w:val="24"/>
          <w:szCs w:val="24"/>
        </w:rPr>
        <w:t xml:space="preserve">und dafür über eine </w:t>
      </w:r>
      <w:r w:rsidR="009B0552" w:rsidRPr="007A5269">
        <w:rPr>
          <w:rFonts w:ascii="Arial" w:hAnsi="Arial" w:cs="Arial"/>
          <w:color w:val="000000"/>
          <w:sz w:val="24"/>
          <w:szCs w:val="24"/>
        </w:rPr>
        <w:t>Himmelsfreiheit von ≥ 10° Elevation</w:t>
      </w:r>
      <w:r w:rsidR="009B0552">
        <w:rPr>
          <w:rFonts w:ascii="Arial" w:hAnsi="Arial" w:cs="Arial"/>
          <w:color w:val="000000"/>
          <w:sz w:val="24"/>
          <w:szCs w:val="24"/>
        </w:rPr>
        <w:t xml:space="preserve"> verfügen</w:t>
      </w:r>
      <w:r w:rsidR="009B0552" w:rsidRPr="007A5269">
        <w:rPr>
          <w:rFonts w:ascii="Arial" w:hAnsi="Arial" w:cs="Arial"/>
          <w:color w:val="000000"/>
          <w:sz w:val="24"/>
          <w:szCs w:val="24"/>
        </w:rPr>
        <w:t>.</w:t>
      </w:r>
      <w:r w:rsidR="00373A52" w:rsidRPr="007A5269">
        <w:rPr>
          <w:rFonts w:ascii="Arial" w:hAnsi="Arial" w:cs="Arial"/>
          <w:color w:val="000000"/>
          <w:sz w:val="24"/>
          <w:szCs w:val="24"/>
        </w:rPr>
        <w:t xml:space="preserve"> </w:t>
      </w:r>
      <w:r w:rsidR="00046156">
        <w:rPr>
          <w:rFonts w:ascii="Arial" w:hAnsi="Arial" w:cs="Arial"/>
          <w:color w:val="000000"/>
          <w:sz w:val="24"/>
          <w:szCs w:val="24"/>
        </w:rPr>
        <w:t xml:space="preserve">Sie sind in einer Übersicht als </w:t>
      </w:r>
      <w:r w:rsidR="009962AF">
        <w:rPr>
          <w:rFonts w:ascii="Arial" w:hAnsi="Arial" w:cs="Arial"/>
          <w:color w:val="000000"/>
          <w:sz w:val="24"/>
          <w:szCs w:val="24"/>
        </w:rPr>
        <w:t>GNSS-Kontrollpunkt</w:t>
      </w:r>
      <w:r w:rsidR="00046156">
        <w:rPr>
          <w:rFonts w:ascii="Arial" w:hAnsi="Arial" w:cs="Arial"/>
          <w:color w:val="000000"/>
          <w:sz w:val="24"/>
          <w:szCs w:val="24"/>
        </w:rPr>
        <w:t xml:space="preserve"> zu kennzeichnen. </w:t>
      </w:r>
      <w:r w:rsidR="00916F74">
        <w:rPr>
          <w:rFonts w:ascii="Arial" w:hAnsi="Arial" w:cs="Arial"/>
          <w:color w:val="000000"/>
          <w:sz w:val="24"/>
          <w:szCs w:val="24"/>
        </w:rPr>
        <w:t>Ihre</w:t>
      </w:r>
      <w:r w:rsidR="00916F74" w:rsidRPr="007A5269">
        <w:rPr>
          <w:rFonts w:ascii="Arial" w:hAnsi="Arial" w:cs="Arial"/>
          <w:color w:val="000000"/>
          <w:sz w:val="24"/>
          <w:szCs w:val="24"/>
        </w:rPr>
        <w:t xml:space="preserve"> </w:t>
      </w:r>
      <w:r w:rsidR="00373A52" w:rsidRPr="007A5269">
        <w:rPr>
          <w:rFonts w:ascii="Arial" w:hAnsi="Arial" w:cs="Arial"/>
          <w:color w:val="000000"/>
          <w:sz w:val="24"/>
          <w:szCs w:val="24"/>
        </w:rPr>
        <w:t xml:space="preserve">Koordinaten </w:t>
      </w:r>
      <w:r w:rsidR="008C67E2" w:rsidRPr="007A5269">
        <w:rPr>
          <w:rFonts w:ascii="Arial" w:hAnsi="Arial" w:cs="Arial"/>
          <w:color w:val="000000"/>
          <w:sz w:val="24"/>
          <w:szCs w:val="24"/>
        </w:rPr>
        <w:t xml:space="preserve">müssen im </w:t>
      </w:r>
      <w:r w:rsidR="008838D5">
        <w:rPr>
          <w:rFonts w:ascii="Arial" w:hAnsi="Arial" w:cs="Arial"/>
          <w:color w:val="000000"/>
          <w:sz w:val="24"/>
          <w:szCs w:val="24"/>
        </w:rPr>
        <w:t>a</w:t>
      </w:r>
      <w:r w:rsidR="004754CD">
        <w:rPr>
          <w:rFonts w:ascii="Arial" w:hAnsi="Arial" w:cs="Arial"/>
          <w:color w:val="000000"/>
          <w:sz w:val="24"/>
          <w:szCs w:val="24"/>
        </w:rPr>
        <w:t>m</w:t>
      </w:r>
      <w:r w:rsidR="008838D5">
        <w:rPr>
          <w:rFonts w:ascii="Arial" w:hAnsi="Arial" w:cs="Arial"/>
          <w:color w:val="000000"/>
          <w:sz w:val="24"/>
          <w:szCs w:val="24"/>
        </w:rPr>
        <w:t>tlichen Bezugss</w:t>
      </w:r>
      <w:r w:rsidR="008C67E2" w:rsidRPr="007A5269">
        <w:rPr>
          <w:rFonts w:ascii="Arial" w:hAnsi="Arial" w:cs="Arial"/>
          <w:color w:val="000000"/>
          <w:sz w:val="24"/>
          <w:szCs w:val="24"/>
        </w:rPr>
        <w:t>ystem ETRS89</w:t>
      </w:r>
      <w:r w:rsidR="008838D5">
        <w:rPr>
          <w:rFonts w:ascii="Arial" w:hAnsi="Arial" w:cs="Arial"/>
          <w:color w:val="000000"/>
          <w:sz w:val="24"/>
          <w:szCs w:val="24"/>
        </w:rPr>
        <w:t xml:space="preserve">/UTM </w:t>
      </w:r>
      <w:r w:rsidR="008C67E2" w:rsidRPr="007A5269">
        <w:rPr>
          <w:rFonts w:ascii="Arial" w:hAnsi="Arial" w:cs="Arial"/>
          <w:color w:val="000000"/>
          <w:sz w:val="24"/>
          <w:szCs w:val="24"/>
        </w:rPr>
        <w:t xml:space="preserve">mit einer Standardabweichung </w:t>
      </w:r>
      <w:r w:rsidR="00373A52" w:rsidRPr="007A5269">
        <w:rPr>
          <w:rFonts w:ascii="Arial" w:hAnsi="Arial" w:cs="Arial"/>
          <w:color w:val="000000"/>
          <w:sz w:val="24"/>
          <w:szCs w:val="24"/>
        </w:rPr>
        <w:t xml:space="preserve">von </w:t>
      </w:r>
      <w:r w:rsidR="008C67E2" w:rsidRPr="007A5269">
        <w:rPr>
          <w:rFonts w:ascii="Arial" w:hAnsi="Arial" w:cs="Arial"/>
          <w:sz w:val="24"/>
          <w:szCs w:val="24"/>
        </w:rPr>
        <w:t xml:space="preserve">≤ 3 mm bestimmt werden. Alle Punkte des Prüffeldes sind zusätzlich in einem örtlichen </w:t>
      </w:r>
      <w:r w:rsidR="00916F74">
        <w:rPr>
          <w:rFonts w:ascii="Arial" w:hAnsi="Arial" w:cs="Arial"/>
          <w:sz w:val="24"/>
          <w:szCs w:val="24"/>
        </w:rPr>
        <w:t>Koordinatensystem</w:t>
      </w:r>
      <w:r w:rsidR="008C67E2">
        <w:rPr>
          <w:rFonts w:ascii="Arial" w:hAnsi="Arial" w:cs="Arial"/>
          <w:sz w:val="24"/>
          <w:szCs w:val="24"/>
        </w:rPr>
        <w:t xml:space="preserve"> mit einer Standardabweichung </w:t>
      </w:r>
      <w:r w:rsidR="008C67E2" w:rsidRPr="00654111">
        <w:rPr>
          <w:rFonts w:ascii="Arial" w:hAnsi="Arial" w:cs="Arial"/>
          <w:sz w:val="24"/>
          <w:szCs w:val="24"/>
        </w:rPr>
        <w:t>≤</w:t>
      </w:r>
      <w:r w:rsidR="008C67E2">
        <w:rPr>
          <w:rFonts w:ascii="Arial" w:hAnsi="Arial" w:cs="Arial"/>
          <w:sz w:val="24"/>
          <w:szCs w:val="24"/>
        </w:rPr>
        <w:t xml:space="preserve"> 1 mm zu koordinieren. </w:t>
      </w:r>
    </w:p>
    <w:p w:rsidR="0063474C" w:rsidRDefault="0063474C" w:rsidP="002E23A5">
      <w:pPr>
        <w:pStyle w:val="KeinLeerraum"/>
        <w:jc w:val="both"/>
        <w:rPr>
          <w:rFonts w:ascii="Arial" w:hAnsi="Arial" w:cs="Arial"/>
          <w:sz w:val="24"/>
          <w:szCs w:val="24"/>
        </w:rPr>
      </w:pPr>
    </w:p>
    <w:p w:rsidR="002E23A5" w:rsidRDefault="0063474C" w:rsidP="002E23A5">
      <w:pPr>
        <w:pStyle w:val="KeinLeerraum"/>
        <w:jc w:val="both"/>
        <w:rPr>
          <w:rFonts w:ascii="Arial" w:hAnsi="Arial" w:cs="Arial"/>
          <w:color w:val="000000"/>
          <w:sz w:val="24"/>
          <w:szCs w:val="24"/>
        </w:rPr>
      </w:pPr>
      <w:r>
        <w:rPr>
          <w:rFonts w:ascii="Arial" w:hAnsi="Arial" w:cs="Arial"/>
          <w:sz w:val="24"/>
          <w:szCs w:val="24"/>
        </w:rPr>
        <w:t xml:space="preserve">(4) </w:t>
      </w:r>
      <w:r w:rsidR="00916F74">
        <w:rPr>
          <w:rFonts w:ascii="Arial" w:hAnsi="Arial" w:cs="Arial"/>
          <w:sz w:val="24"/>
          <w:szCs w:val="24"/>
        </w:rPr>
        <w:t xml:space="preserve">Das </w:t>
      </w:r>
      <w:r w:rsidR="008C67E2">
        <w:rPr>
          <w:rFonts w:ascii="Arial" w:hAnsi="Arial" w:cs="Arial"/>
          <w:sz w:val="24"/>
          <w:szCs w:val="24"/>
        </w:rPr>
        <w:t xml:space="preserve">Prüffeld soll möglichst entsprechend nachfolgender </w:t>
      </w:r>
      <w:r w:rsidR="002E23A5">
        <w:rPr>
          <w:rFonts w:ascii="Arial" w:hAnsi="Arial" w:cs="Arial"/>
          <w:sz w:val="24"/>
          <w:szCs w:val="24"/>
        </w:rPr>
        <w:t xml:space="preserve">Skizze </w:t>
      </w:r>
      <w:r w:rsidR="008C67E2">
        <w:rPr>
          <w:rFonts w:ascii="Arial" w:hAnsi="Arial" w:cs="Arial"/>
          <w:sz w:val="24"/>
          <w:szCs w:val="24"/>
        </w:rPr>
        <w:t>angelegt werden.</w:t>
      </w:r>
      <w:r w:rsidR="00E842F8">
        <w:rPr>
          <w:rFonts w:ascii="Arial" w:hAnsi="Arial" w:cs="Arial"/>
          <w:sz w:val="24"/>
          <w:szCs w:val="24"/>
        </w:rPr>
        <w:t xml:space="preserve"> </w:t>
      </w:r>
      <w:r w:rsidR="002E23A5">
        <w:rPr>
          <w:rFonts w:ascii="Arial" w:hAnsi="Arial" w:cs="Arial"/>
          <w:color w:val="000000"/>
          <w:sz w:val="24"/>
          <w:szCs w:val="24"/>
        </w:rPr>
        <w:t>Die Konfiguration der Anschlusspunkte auf einer Linie wurde aus fehlertheoretischen Gründen bewusst ungünstig gewählt, um bei der Prüfung von Tachymetern etwaig vorliegende Instrumentenfehler bei der Messung der Kontrollpunkte auch tatsächlich aufdecken zu können.</w:t>
      </w:r>
    </w:p>
    <w:p w:rsidR="002E23A5" w:rsidRDefault="002E23A5" w:rsidP="00654111">
      <w:pPr>
        <w:pStyle w:val="KeinLeerraum"/>
        <w:jc w:val="both"/>
        <w:rPr>
          <w:rFonts w:ascii="Arial" w:hAnsi="Arial" w:cs="Arial"/>
          <w:sz w:val="24"/>
          <w:szCs w:val="24"/>
        </w:rPr>
      </w:pPr>
    </w:p>
    <w:p w:rsidR="006613C9" w:rsidRDefault="006613C9" w:rsidP="008C67E2">
      <w:pPr>
        <w:pStyle w:val="KeinLeerraum"/>
        <w:jc w:val="center"/>
        <w:rPr>
          <w:rFonts w:ascii="Arial" w:hAnsi="Arial" w:cs="Arial"/>
          <w:color w:val="000000"/>
          <w:sz w:val="24"/>
          <w:szCs w:val="24"/>
        </w:rPr>
      </w:pPr>
      <w:r>
        <w:rPr>
          <w:noProof/>
          <w:lang w:eastAsia="de-DE"/>
        </w:rPr>
        <mc:AlternateContent>
          <mc:Choice Requires="wpg">
            <w:drawing>
              <wp:inline distT="0" distB="0" distL="0" distR="0" wp14:anchorId="0FB37FFA" wp14:editId="7441602D">
                <wp:extent cx="4916805" cy="2492375"/>
                <wp:effectExtent l="0" t="0" r="17145" b="0"/>
                <wp:docPr id="52" name="Gruppieren 52"/>
                <wp:cNvGraphicFramePr/>
                <a:graphic xmlns:a="http://schemas.openxmlformats.org/drawingml/2006/main">
                  <a:graphicData uri="http://schemas.microsoft.com/office/word/2010/wordprocessingGroup">
                    <wpg:wgp>
                      <wpg:cNvGrpSpPr/>
                      <wpg:grpSpPr>
                        <a:xfrm>
                          <a:off x="0" y="0"/>
                          <a:ext cx="4916805" cy="2492375"/>
                          <a:chOff x="0" y="0"/>
                          <a:chExt cx="5991225" cy="2238375"/>
                        </a:xfrm>
                      </wpg:grpSpPr>
                      <wpg:grpSp>
                        <wpg:cNvPr id="53" name="Gruppieren 53"/>
                        <wpg:cNvGrpSpPr/>
                        <wpg:grpSpPr>
                          <a:xfrm>
                            <a:off x="0" y="0"/>
                            <a:ext cx="3228975" cy="2238375"/>
                            <a:chOff x="0" y="0"/>
                            <a:chExt cx="3228975" cy="2238375"/>
                          </a:xfrm>
                        </wpg:grpSpPr>
                        <pic:pic xmlns:pic="http://schemas.openxmlformats.org/drawingml/2006/picture">
                          <pic:nvPicPr>
                            <pic:cNvPr id="54" name="Grafik 54"/>
                            <pic:cNvPicPr>
                              <a:picLocks noChangeAspect="1"/>
                            </pic:cNvPicPr>
                          </pic:nvPicPr>
                          <pic:blipFill rotWithShape="1">
                            <a:blip r:embed="rId9">
                              <a:extLst>
                                <a:ext uri="{28A0092B-C50C-407E-A947-70E740481C1C}">
                                  <a14:useLocalDpi xmlns:a14="http://schemas.microsoft.com/office/drawing/2010/main" val="0"/>
                                </a:ext>
                              </a:extLst>
                            </a:blip>
                            <a:srcRect l="15895" t="2838" r="15896" b="23023"/>
                            <a:stretch/>
                          </pic:blipFill>
                          <pic:spPr bwMode="auto">
                            <a:xfrm>
                              <a:off x="0" y="0"/>
                              <a:ext cx="3228975" cy="2238375"/>
                            </a:xfrm>
                            <a:prstGeom prst="rect">
                              <a:avLst/>
                            </a:prstGeom>
                            <a:noFill/>
                            <a:ln>
                              <a:noFill/>
                            </a:ln>
                            <a:extLst>
                              <a:ext uri="{53640926-AAD7-44D8-BBD7-CCE9431645EC}">
                                <a14:shadowObscured xmlns:a14="http://schemas.microsoft.com/office/drawing/2010/main"/>
                              </a:ext>
                            </a:extLst>
                          </pic:spPr>
                        </pic:pic>
                        <wps:wsp>
                          <wps:cNvPr id="55" name="Ellipse 55"/>
                          <wps:cNvSpPr/>
                          <wps:spPr>
                            <a:xfrm>
                              <a:off x="1047750" y="1943100"/>
                              <a:ext cx="171450" cy="1619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Ellipse 56"/>
                          <wps:cNvSpPr/>
                          <wps:spPr>
                            <a:xfrm>
                              <a:off x="1971675" y="1943100"/>
                              <a:ext cx="171450" cy="1619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Ellipse 57"/>
                          <wps:cNvSpPr/>
                          <wps:spPr>
                            <a:xfrm>
                              <a:off x="2886075" y="1943100"/>
                              <a:ext cx="171450" cy="1619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Ellipse 58"/>
                          <wps:cNvSpPr/>
                          <wps:spPr>
                            <a:xfrm>
                              <a:off x="133350" y="1943100"/>
                              <a:ext cx="171450" cy="1619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Ellipse 59"/>
                          <wps:cNvSpPr/>
                          <wps:spPr>
                            <a:xfrm>
                              <a:off x="866775" y="104775"/>
                              <a:ext cx="171450" cy="161925"/>
                            </a:xfrm>
                            <a:prstGeom prst="ellipse">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Ellipse 60"/>
                          <wps:cNvSpPr/>
                          <wps:spPr>
                            <a:xfrm>
                              <a:off x="1600200" y="104775"/>
                              <a:ext cx="171450" cy="161925"/>
                            </a:xfrm>
                            <a:prstGeom prst="ellipse">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Ellipse 61"/>
                          <wps:cNvSpPr/>
                          <wps:spPr>
                            <a:xfrm>
                              <a:off x="762000" y="1019175"/>
                              <a:ext cx="171450" cy="161925"/>
                            </a:xfrm>
                            <a:prstGeom prst="ellipse">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Ellipse 62"/>
                          <wps:cNvSpPr/>
                          <wps:spPr>
                            <a:xfrm>
                              <a:off x="1552575" y="1019175"/>
                              <a:ext cx="171450" cy="161925"/>
                            </a:xfrm>
                            <a:prstGeom prst="ellipse">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Ellipse 63"/>
                          <wps:cNvSpPr/>
                          <wps:spPr>
                            <a:xfrm>
                              <a:off x="2362200" y="1019175"/>
                              <a:ext cx="171450" cy="161925"/>
                            </a:xfrm>
                            <a:prstGeom prst="ellipse">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6" name="Textfeld 2"/>
                        <wps:cNvSpPr txBox="1">
                          <a:spLocks noChangeArrowheads="1"/>
                        </wps:cNvSpPr>
                        <wps:spPr bwMode="auto">
                          <a:xfrm>
                            <a:off x="3228976" y="1181101"/>
                            <a:ext cx="2762249" cy="445829"/>
                          </a:xfrm>
                          <a:prstGeom prst="rect">
                            <a:avLst/>
                          </a:prstGeom>
                          <a:solidFill>
                            <a:srgbClr val="FFFFFF"/>
                          </a:solidFill>
                          <a:ln w="9525">
                            <a:solidFill>
                              <a:srgbClr val="000000"/>
                            </a:solidFill>
                            <a:miter lim="800000"/>
                            <a:headEnd/>
                            <a:tailEnd/>
                          </a:ln>
                        </wps:spPr>
                        <wps:txbx>
                          <w:txbxContent>
                            <w:p w:rsidR="006613C9" w:rsidRDefault="006613C9" w:rsidP="006613C9">
                              <w:pPr>
                                <w:pStyle w:val="Listenabsatz"/>
                                <w:numPr>
                                  <w:ilvl w:val="0"/>
                                  <w:numId w:val="2"/>
                                </w:numPr>
                                <w:spacing w:after="200" w:line="276" w:lineRule="auto"/>
                              </w:pPr>
                              <w:r>
                                <w:t>Anschlusspunkt</w:t>
                              </w:r>
                            </w:p>
                            <w:p w:rsidR="006613C9" w:rsidRDefault="006613C9" w:rsidP="006613C9">
                              <w:pPr>
                                <w:pStyle w:val="Listenabsatz"/>
                                <w:numPr>
                                  <w:ilvl w:val="0"/>
                                  <w:numId w:val="3"/>
                                </w:numPr>
                                <w:spacing w:after="200" w:line="276" w:lineRule="auto"/>
                              </w:pPr>
                              <w:r>
                                <w:t>Kontrollpunkt</w:t>
                              </w:r>
                            </w:p>
                            <w:p w:rsidR="006613C9" w:rsidRDefault="006613C9" w:rsidP="002E23A5">
                              <w:pPr>
                                <w:pStyle w:val="Listenabsatz"/>
                                <w:spacing w:after="200" w:line="276" w:lineRule="auto"/>
                              </w:pPr>
                            </w:p>
                          </w:txbxContent>
                        </wps:txbx>
                        <wps:bodyPr rot="0" vert="horz" wrap="square" lIns="91440" tIns="45720" rIns="91440" bIns="45720" anchor="t" anchorCtr="0">
                          <a:noAutofit/>
                        </wps:bodyPr>
                      </wps:wsp>
                    </wpg:wgp>
                  </a:graphicData>
                </a:graphic>
              </wp:inline>
            </w:drawing>
          </mc:Choice>
          <mc:Fallback>
            <w:pict>
              <v:group id="Gruppieren 52" o:spid="_x0000_s1026" style="width:387.15pt;height:196.25pt;mso-position-horizontal-relative:char;mso-position-vertical-relative:line" coordsize="59912,223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">
                <v:group id="Gruppieren 53" o:spid="_x0000_s1027" style="position:absolute;width:32289;height:22383" coordsize="32289,22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Grafik 54" o:spid="_x0000_s1028" type="#_x0000_t75" style="position:absolute;width:32289;height:223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A7b3CAAAA2wAAAA8AAABkcnMvZG93bnJldi54bWxEj9FqwkAURN8L/sNyhb5I3Zio2NRVRChI&#10;EUHtB1x2r0k0ezdkV41/3xWEPg4zZ4aZLztbixu1vnKsYDRMQBBrZyouFPwevz9mIHxANlg7JgUP&#10;8rBc9N7mmBt35z3dDqEQsYR9jgrKEJpcSq9LsuiHriGO3sm1FkOUbSFNi/dYbmuZJslUWqw4LpTY&#10;0LokfTlcrYLJWG/1T5riLmTZYHbOPo+Tk1Hqvd+tvkAE6sJ/+EVvzJOD55f4A+Ti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gO29wgAAANsAAAAPAAAAAAAAAAAAAAAAAJ8C&#10;AABkcnMvZG93bnJldi54bWxQSwUGAAAAAAQABAD3AAAAjgMAAAAA&#10;">
                    <v:imagedata r:id="rId10" o:title="" croptop="1860f" cropbottom="15088f" cropleft="10417f" cropright="10418f"/>
                    <v:path arrowok="t"/>
                  </v:shape>
                  <v:oval id="Ellipse 55" o:spid="_x0000_s1029" style="position:absolute;left:10477;top:19431;width:1715;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hxKsIA&#10;AADbAAAADwAAAGRycy9kb3ducmV2LnhtbESPS4vCMBSF98L8h3AHZqepZSrSMRUVhFFXPpj1pbm2&#10;pc1NaaJ2/PVGEFwezuPjzOa9acSVOldZVjAeRSCIc6srLhScjuvhFITzyBoby6TgnxzMs4/BDFNt&#10;b7yn68EXIoywS1FB6X2bSunykgy6kW2Jg3e2nUEfZFdI3eEtjJtGxlE0kQYrDoQSW1qVlNeHiwnc&#10;3fI7jv/iZVI399UWz0mr7Uapr89+8QPCU+/f4Vf7VytIEnh+CT9AZ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HEqwgAAANsAAAAPAAAAAAAAAAAAAAAAAJgCAABkcnMvZG93&#10;bnJldi54bWxQSwUGAAAAAAQABAD1AAAAhwMAAAAA&#10;" filled="f" strokecolor="red" strokeweight="2pt"/>
                  <v:oval id="Ellipse 56" o:spid="_x0000_s1030" style="position:absolute;left:19716;top:19431;width:1715;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rvXcIA&#10;AADbAAAADwAAAGRycy9kb3ducmV2LnhtbESPzYrCMBSF9wO+Q7iCuzG1WJFqKioMjLoaFdeX5tqW&#10;NjeliVrn6SeCMMvD+fk4y1VvGnGnzlWWFUzGEQji3OqKCwXn09fnHITzyBoby6TgSQ5W2eBjiam2&#10;D/6h+9EXIoywS1FB6X2bSunykgy6sW2Jg3e1nUEfZFdI3eEjjJtGxlE0kwYrDoQSW9qWlNfHmwnc&#10;w2Yax5d4k9TN73aP16TVdqfUaNivFyA89f4//G5/awXJDF5fwg+Q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Ku9dwgAAANsAAAAPAAAAAAAAAAAAAAAAAJgCAABkcnMvZG93&#10;bnJldi54bWxQSwUGAAAAAAQABAD1AAAAhwMAAAAA&#10;" filled="f" strokecolor="red" strokeweight="2pt"/>
                  <v:oval id="Ellipse 57" o:spid="_x0000_s1031" style="position:absolute;left:28860;top:19431;width:1715;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ZKxsMA&#10;AADbAAAADwAAAGRycy9kb3ducmV2LnhtbESPS2vCQBSF9wX/w3CF7pqJwbQSnQQVhD5WVXF9ydw8&#10;MHMnZEaN/vpOodDl4Tw+zqoYTSeuNLjWsoJZFIMgLq1uuVZwPOxeFiCcR9bYWSYFd3JQ5JOnFWba&#10;3vibrntfizDCLkMFjfd9JqUrGzLoItsTB6+yg0Ef5FBLPeAtjJtOJnH8Kg22HAgN9rRtqDzvLyZw&#10;vzbzJDklm/TcPbafWKW9th9KPU/H9RKEp9H/h//a71pB+ga/X8IP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ZKxsMAAADbAAAADwAAAAAAAAAAAAAAAACYAgAAZHJzL2Rv&#10;d25yZXYueG1sUEsFBgAAAAAEAAQA9QAAAIgDAAAAAA==&#10;" filled="f" strokecolor="red" strokeweight="2pt"/>
                  <v:oval id="Ellipse 58" o:spid="_x0000_s1032" style="position:absolute;left:1333;top:19431;width:1715;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netMAA&#10;AADbAAAADwAAAGRycy9kb3ducmV2LnhtbERPTWvCQBC9F/wPyxS81U2DKZK6ShUEbU+N4nnIjkkw&#10;Oxuyq0Z/vXMo9Ph43/Pl4Fp1pT40ng28TxJQxKW3DVcGDvvN2wxUiMgWW89k4E4BlovRyxxz62/8&#10;S9ciVkpCOORooI6xy7UOZU0Ow8R3xMKdfO8wCuwrbXu8SbhrdZokH9phw9JQY0frmspzcXHS+7Oa&#10;pukxXWXn9rH+xlPWWb8zZvw6fH2CijTEf/Gfe2sNZDJWvsgP0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vnetMAAAADbAAAADwAAAAAAAAAAAAAAAACYAgAAZHJzL2Rvd25y&#10;ZXYueG1sUEsFBgAAAAAEAAQA9QAAAIUDAAAAAA==&#10;" filled="f" strokecolor="red" strokeweight="2pt"/>
                  <v:oval id="Ellipse 59" o:spid="_x0000_s1033" style="position:absolute;left:8667;top:1047;width:1715;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0kQsYA&#10;AADbAAAADwAAAGRycy9kb3ducmV2LnhtbESPT0vDQBTE70K/w/IK3uwmaksbsymiKF6k/7XHZ/Y1&#10;Cc2+Ddm1iX56Vyj0OMzMb5h03ptanKh1lWUF8SgCQZxbXXGhYLt5uZmCcB5ZY22ZFPyQg3k2uEox&#10;0bbjFZ3WvhABwi5BBaX3TSKly0sy6Ea2IQ7ewbYGfZBtIXWLXYCbWt5G0UQarDgslNjQU0n5cf1t&#10;FDSL5e/XDj8/us07xfv4da/vnu+Vuh72jw8gPPX+Ej6337SC8Qz+v4QfI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0kQsYAAADbAAAADwAAAAAAAAAAAAAAAACYAgAAZHJz&#10;L2Rvd25yZXYueG1sUEsFBgAAAAAEAAQA9QAAAIsDAAAAAA==&#10;" filled="f" strokecolor="#00b0f0" strokeweight="2pt"/>
                  <v:oval id="Ellipse 60" o:spid="_x0000_s1034" style="position:absolute;left:16002;top:1047;width:171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tHYsMA&#10;AADbAAAADwAAAGRycy9kb3ducmV2LnhtbERPy2rCQBTdC/7DcAV3OkkVkegklJaWbqT1WZe3mdsk&#10;NHMnZKYm+vWdRcHl4bzXWW9qcaHWVZYVxNMIBHFudcWFgsP+ZbIE4TyyxtoyKbiSgywdDtaYaNvx&#10;li47X4gQwi5BBaX3TSKly0sy6Ka2IQ7ct20N+gDbQuoWuxBuavkQRQtpsOLQUGJDTyXlP7tfo6B5&#10;/7h9HfHz1O03FJ/j17OePc+VGo/6xxUIT72/i//db1rBIqwPX8IPk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tHYsMAAADbAAAADwAAAAAAAAAAAAAAAACYAgAAZHJzL2Rv&#10;d25yZXYueG1sUEsFBgAAAAAEAAQA9QAAAIgDAAAAAA==&#10;" filled="f" strokecolor="#00b0f0" strokeweight="2pt"/>
                  <v:oval id="Ellipse 61" o:spid="_x0000_s1035" style="position:absolute;left:7620;top:10191;width:171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fi+cUA&#10;AADbAAAADwAAAGRycy9kb3ducmV2LnhtbESPQWvCQBSE7wX/w/IEb3UTFZHUVURReilabavHZ/aZ&#10;BLNvQ3ZrUn99t1DwOMzMN8x03ppS3Kh2hWUFcT8CQZxaXXCm4OOwfp6AcB5ZY2mZFPyQg/ms8zTF&#10;RNuG3+m295kIEHYJKsi9rxIpXZqTQde3FXHwLrY26IOsM6lrbALclHIQRWNpsOCwkGNFy5zS6/7b&#10;KKi2u/v5E49fzeGN4lO8OenhaqRUr9suXkB4av0j/N9+1QrGMfx9C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N+L5xQAAANsAAAAPAAAAAAAAAAAAAAAAAJgCAABkcnMv&#10;ZG93bnJldi54bWxQSwUGAAAAAAQABAD1AAAAigMAAAAA&#10;" filled="f" strokecolor="#00b0f0" strokeweight="2pt"/>
                  <v:oval id="Ellipse 62" o:spid="_x0000_s1036" style="position:absolute;left:15525;top:10191;width:1715;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V8jsUA&#10;AADbAAAADwAAAGRycy9kb3ducmV2LnhtbESPT2vCQBTE70K/w/IK3nQTFZHUVUqL0kvxX7Uen9ln&#10;Epp9G7JbE/30XUHocZiZ3zDTeWtKcaHaFZYVxP0IBHFqdcGZgq/dojcB4TyyxtIyKbiSg/nsqTPF&#10;RNuGN3TZ+kwECLsEFeTeV4mULs3JoOvbijh4Z1sb9EHWmdQ1NgFuSjmIorE0WHBYyLGit5zSn+2v&#10;UVCt1rfTHr8Pze6T4mO8POrh+0ip7nP7+gLCU+v/w4/2h1YwHsD9S/gB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5XyOxQAAANsAAAAPAAAAAAAAAAAAAAAAAJgCAABkcnMv&#10;ZG93bnJldi54bWxQSwUGAAAAAAQABAD1AAAAigMAAAAA&#10;" filled="f" strokecolor="#00b0f0" strokeweight="2pt"/>
                  <v:oval id="Ellipse 63" o:spid="_x0000_s1037" style="position:absolute;left:23622;top:10191;width:171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ZFcUA&#10;AADbAAAADwAAAGRycy9kb3ducmV2LnhtbESPT2vCQBTE74LfYXmCN91ERUrqKtKi9FL8V63HZ/aZ&#10;BLNvQ3ZrUj99t1DocZiZ3zCzRWtKcafaFZYVxMMIBHFqdcGZgo/DavAEwnlkjaVlUvBNDhbzbmeG&#10;ibYN7+i+95kIEHYJKsi9rxIpXZqTQTe0FXHwrrY26IOsM6lrbALclHIURVNpsOCwkGNFLzmlt/2X&#10;UVBtto/LET9PzeGd4nO8Puvx60Spfq9dPoPw1Pr/8F/7TSuYjuH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qdkVxQAAANsAAAAPAAAAAAAAAAAAAAAAAJgCAABkcnMv&#10;ZG93bnJldi54bWxQSwUGAAAAAAQABAD1AAAAigMAAAAA&#10;" filled="f" strokecolor="#00b0f0" strokeweight="2pt"/>
                </v:group>
                <v:shapetype id="_x0000_t202" coordsize="21600,21600" o:spt="202" path="m,l,21600r21600,l21600,xe">
                  <v:stroke joinstyle="miter"/>
                  <v:path gradientshapeok="t" o:connecttype="rect"/>
                </v:shapetype>
                <v:shape id="Textfeld 2" o:spid="_x0000_s1038" type="#_x0000_t202" style="position:absolute;left:32289;top:11811;width:27623;height:4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CRMQA&#10;AADbAAAADwAAAGRycy9kb3ducmV2LnhtbESPQWvCQBSE70L/w/IKXkQ3tSVq6ioiWPTWWtHrI/tM&#10;QrNv0901xn/vCoUeh5n5hpkvO1OLlpyvLCt4GSUgiHOrKy4UHL43wykIH5A11pZJwY08LBdPvTlm&#10;2l75i9p9KESEsM9QQRlCk0np85IM+pFtiKN3ts5giNIVUju8Rrip5ThJUmmw4rhQYkPrkvKf/cUo&#10;mL5t25PfvX4e8/Rcz8Jg0n78OqX6z93qHUSgLvyH/9pbrSBN4fEl/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UwkTEAAAA2wAAAA8AAAAAAAAAAAAAAAAAmAIAAGRycy9k&#10;b3ducmV2LnhtbFBLBQYAAAAABAAEAPUAAACJAwAAAAA=&#10;">
                  <v:textbox>
                    <w:txbxContent>
                      <w:p w:rsidR="006613C9" w:rsidRDefault="006613C9" w:rsidP="006613C9">
                        <w:pPr>
                          <w:pStyle w:val="Listenabsatz"/>
                          <w:numPr>
                            <w:ilvl w:val="0"/>
                            <w:numId w:val="2"/>
                          </w:numPr>
                          <w:spacing w:after="200" w:line="276" w:lineRule="auto"/>
                        </w:pPr>
                        <w:r>
                          <w:t>Anschlusspunkt</w:t>
                        </w:r>
                      </w:p>
                      <w:p w:rsidR="006613C9" w:rsidRDefault="006613C9" w:rsidP="006613C9">
                        <w:pPr>
                          <w:pStyle w:val="Listenabsatz"/>
                          <w:numPr>
                            <w:ilvl w:val="0"/>
                            <w:numId w:val="3"/>
                          </w:numPr>
                          <w:spacing w:after="200" w:line="276" w:lineRule="auto"/>
                        </w:pPr>
                        <w:r>
                          <w:t>Kontrollpunkt</w:t>
                        </w:r>
                      </w:p>
                      <w:p w:rsidR="006613C9" w:rsidRDefault="006613C9" w:rsidP="002E23A5">
                        <w:pPr>
                          <w:pStyle w:val="Listenabsatz"/>
                          <w:spacing w:after="200" w:line="276" w:lineRule="auto"/>
                        </w:pPr>
                      </w:p>
                    </w:txbxContent>
                  </v:textbox>
                </v:shape>
                <w10:anchorlock/>
              </v:group>
            </w:pict>
          </mc:Fallback>
        </mc:AlternateContent>
      </w:r>
    </w:p>
    <w:p w:rsidR="006613C9" w:rsidRDefault="006613C9" w:rsidP="008C67E2">
      <w:pPr>
        <w:pStyle w:val="KeinLeerraum"/>
        <w:jc w:val="center"/>
        <w:rPr>
          <w:rFonts w:ascii="Arial" w:hAnsi="Arial" w:cs="Arial"/>
          <w:color w:val="000000"/>
          <w:sz w:val="24"/>
          <w:szCs w:val="24"/>
        </w:rPr>
      </w:pPr>
    </w:p>
    <w:p w:rsidR="006613C9" w:rsidRDefault="0063474C" w:rsidP="00AB33A4">
      <w:pPr>
        <w:pStyle w:val="KeinLeerraum"/>
        <w:jc w:val="both"/>
        <w:rPr>
          <w:rFonts w:ascii="Arial" w:hAnsi="Arial" w:cs="Arial"/>
          <w:color w:val="000000"/>
          <w:sz w:val="24"/>
          <w:szCs w:val="24"/>
        </w:rPr>
      </w:pPr>
      <w:r>
        <w:rPr>
          <w:rFonts w:ascii="Arial" w:hAnsi="Arial" w:cs="Arial"/>
          <w:color w:val="000000"/>
          <w:sz w:val="24"/>
          <w:szCs w:val="24"/>
        </w:rPr>
        <w:t xml:space="preserve">(5) </w:t>
      </w:r>
      <w:r w:rsidR="002E23A5" w:rsidRPr="00300A82">
        <w:rPr>
          <w:rFonts w:ascii="Arial" w:hAnsi="Arial" w:cs="Arial"/>
          <w:color w:val="000000"/>
          <w:sz w:val="24"/>
          <w:szCs w:val="24"/>
        </w:rPr>
        <w:t>Jeder zu</w:t>
      </w:r>
      <w:r w:rsidR="002E23A5">
        <w:rPr>
          <w:rFonts w:ascii="Arial" w:hAnsi="Arial" w:cs="Arial"/>
          <w:color w:val="000000"/>
          <w:sz w:val="24"/>
          <w:szCs w:val="24"/>
        </w:rPr>
        <w:t xml:space="preserve"> koordinierende Punkt des Prüffeldes ist unabhängig vom gewählten Bestimmungsverfahren mindestens zwei Mal zu besetzen und </w:t>
      </w:r>
      <w:proofErr w:type="spellStart"/>
      <w:r w:rsidR="002E23A5">
        <w:rPr>
          <w:rFonts w:ascii="Arial" w:hAnsi="Arial" w:cs="Arial"/>
          <w:color w:val="000000"/>
          <w:sz w:val="24"/>
          <w:szCs w:val="24"/>
        </w:rPr>
        <w:t>aufzumessen</w:t>
      </w:r>
      <w:proofErr w:type="spellEnd"/>
      <w:r w:rsidR="002E23A5">
        <w:rPr>
          <w:rFonts w:ascii="Arial" w:hAnsi="Arial" w:cs="Arial"/>
          <w:color w:val="000000"/>
          <w:sz w:val="24"/>
          <w:szCs w:val="24"/>
        </w:rPr>
        <w:t>.</w:t>
      </w:r>
    </w:p>
    <w:p w:rsidR="008C67E2" w:rsidRDefault="008C67E2" w:rsidP="00654111">
      <w:pPr>
        <w:pStyle w:val="KeinLeerraum"/>
        <w:jc w:val="both"/>
        <w:rPr>
          <w:rFonts w:ascii="Arial" w:hAnsi="Arial" w:cs="Arial"/>
          <w:color w:val="000000"/>
          <w:sz w:val="24"/>
          <w:szCs w:val="24"/>
        </w:rPr>
      </w:pPr>
    </w:p>
    <w:p w:rsidR="005E56F7" w:rsidRPr="0063474C" w:rsidRDefault="0063474C" w:rsidP="0063474C">
      <w:pPr>
        <w:widowControl/>
        <w:spacing w:after="0" w:line="240" w:lineRule="auto"/>
        <w:jc w:val="both"/>
        <w:rPr>
          <w:rFonts w:ascii="Arial" w:eastAsia="Times New Roman" w:hAnsi="Arial" w:cs="Arial"/>
          <w:b/>
          <w:i/>
          <w:sz w:val="24"/>
          <w:szCs w:val="24"/>
          <w:lang w:val="de-DE" w:eastAsia="de-DE"/>
        </w:rPr>
      </w:pPr>
      <w:r>
        <w:rPr>
          <w:rFonts w:ascii="Arial" w:eastAsia="Times New Roman" w:hAnsi="Arial" w:cs="Arial"/>
          <w:b/>
          <w:i/>
          <w:sz w:val="24"/>
          <w:szCs w:val="24"/>
          <w:lang w:val="de-DE" w:eastAsia="de-DE"/>
        </w:rPr>
        <w:t xml:space="preserve">2 </w:t>
      </w:r>
      <w:proofErr w:type="gramStart"/>
      <w:r w:rsidR="005E56F7" w:rsidRPr="0063474C">
        <w:rPr>
          <w:rFonts w:ascii="Arial" w:eastAsia="Times New Roman" w:hAnsi="Arial" w:cs="Arial"/>
          <w:b/>
          <w:i/>
          <w:sz w:val="24"/>
          <w:szCs w:val="24"/>
          <w:lang w:val="de-DE" w:eastAsia="de-DE"/>
        </w:rPr>
        <w:t>Bestimmung</w:t>
      </w:r>
      <w:proofErr w:type="gramEnd"/>
      <w:r w:rsidR="005E56F7" w:rsidRPr="0063474C">
        <w:rPr>
          <w:rFonts w:ascii="Arial" w:eastAsia="Times New Roman" w:hAnsi="Arial" w:cs="Arial"/>
          <w:b/>
          <w:i/>
          <w:sz w:val="24"/>
          <w:szCs w:val="24"/>
          <w:lang w:val="de-DE" w:eastAsia="de-DE"/>
        </w:rPr>
        <w:t xml:space="preserve"> des örtlichen Systems</w:t>
      </w:r>
    </w:p>
    <w:p w:rsidR="005E56F7" w:rsidRDefault="005E56F7" w:rsidP="0003345C">
      <w:pPr>
        <w:pStyle w:val="KeinLeerraum"/>
        <w:jc w:val="both"/>
        <w:rPr>
          <w:rFonts w:ascii="Arial" w:hAnsi="Arial" w:cs="Arial"/>
          <w:sz w:val="24"/>
          <w:szCs w:val="24"/>
        </w:rPr>
      </w:pPr>
    </w:p>
    <w:p w:rsidR="0003345C" w:rsidRPr="0003345C" w:rsidRDefault="0063474C" w:rsidP="0063474C">
      <w:pPr>
        <w:pStyle w:val="KeinLeerraum"/>
        <w:jc w:val="both"/>
        <w:rPr>
          <w:rFonts w:ascii="Arial" w:hAnsi="Arial" w:cs="Arial"/>
          <w:sz w:val="24"/>
          <w:szCs w:val="24"/>
        </w:rPr>
      </w:pPr>
      <w:r w:rsidRPr="0063474C">
        <w:rPr>
          <w:rFonts w:ascii="Arial" w:hAnsi="Arial" w:cs="Arial"/>
          <w:sz w:val="24"/>
          <w:szCs w:val="24"/>
        </w:rPr>
        <w:lastRenderedPageBreak/>
        <w:t>(1</w:t>
      </w:r>
      <w:r>
        <w:rPr>
          <w:rFonts w:ascii="Arial" w:hAnsi="Arial" w:cs="Arial"/>
          <w:sz w:val="24"/>
          <w:szCs w:val="24"/>
        </w:rPr>
        <w:t xml:space="preserve">) </w:t>
      </w:r>
      <w:r w:rsidR="008838D5">
        <w:rPr>
          <w:rFonts w:ascii="Arial" w:hAnsi="Arial" w:cs="Arial"/>
          <w:sz w:val="24"/>
          <w:szCs w:val="24"/>
        </w:rPr>
        <w:t>Erfolgt</w:t>
      </w:r>
      <w:r w:rsidR="0003345C" w:rsidRPr="0003345C">
        <w:rPr>
          <w:rFonts w:ascii="Arial" w:hAnsi="Arial" w:cs="Arial"/>
          <w:sz w:val="24"/>
          <w:szCs w:val="24"/>
        </w:rPr>
        <w:t xml:space="preserve"> die </w:t>
      </w:r>
      <w:r w:rsidR="008838D5">
        <w:rPr>
          <w:rFonts w:ascii="Arial" w:hAnsi="Arial" w:cs="Arial"/>
          <w:sz w:val="24"/>
          <w:szCs w:val="24"/>
        </w:rPr>
        <w:t xml:space="preserve">Bestimmung der Prüfpunkte im </w:t>
      </w:r>
      <w:r w:rsidR="0003345C" w:rsidRPr="0003345C">
        <w:rPr>
          <w:rFonts w:ascii="Arial" w:hAnsi="Arial" w:cs="Arial"/>
          <w:sz w:val="24"/>
          <w:szCs w:val="24"/>
        </w:rPr>
        <w:t xml:space="preserve">örtlichen </w:t>
      </w:r>
      <w:r w:rsidR="008838D5">
        <w:rPr>
          <w:rFonts w:ascii="Arial" w:hAnsi="Arial" w:cs="Arial"/>
          <w:sz w:val="24"/>
          <w:szCs w:val="24"/>
        </w:rPr>
        <w:t>Koordinatens</w:t>
      </w:r>
      <w:r w:rsidR="0003345C" w:rsidRPr="0003345C">
        <w:rPr>
          <w:rFonts w:ascii="Arial" w:hAnsi="Arial" w:cs="Arial"/>
          <w:sz w:val="24"/>
          <w:szCs w:val="24"/>
        </w:rPr>
        <w:t>ystem</w:t>
      </w:r>
      <w:r w:rsidR="008838D5">
        <w:rPr>
          <w:rFonts w:ascii="Arial" w:hAnsi="Arial" w:cs="Arial"/>
          <w:sz w:val="24"/>
          <w:szCs w:val="24"/>
        </w:rPr>
        <w:t xml:space="preserve"> durch</w:t>
      </w:r>
      <w:r w:rsidR="0003345C" w:rsidRPr="0003345C">
        <w:rPr>
          <w:rFonts w:ascii="Arial" w:hAnsi="Arial" w:cs="Arial"/>
          <w:sz w:val="24"/>
          <w:szCs w:val="24"/>
        </w:rPr>
        <w:t xml:space="preserve"> rein terrestrisch erzeugte Beobachtung</w:t>
      </w:r>
      <w:r w:rsidR="008838D5">
        <w:rPr>
          <w:rFonts w:ascii="Arial" w:hAnsi="Arial" w:cs="Arial"/>
          <w:sz w:val="24"/>
          <w:szCs w:val="24"/>
        </w:rPr>
        <w:t>en</w:t>
      </w:r>
      <w:r w:rsidR="0003345C" w:rsidRPr="0003345C">
        <w:rPr>
          <w:rFonts w:ascii="Arial" w:hAnsi="Arial" w:cs="Arial"/>
          <w:sz w:val="24"/>
          <w:szCs w:val="24"/>
        </w:rPr>
        <w:t>, so sind die Richtungen und Strecken von mindestens zwei Standpunkten in zwei Vollsätzen zu beobachten.</w:t>
      </w:r>
    </w:p>
    <w:p w:rsidR="0003345C" w:rsidRPr="0003345C" w:rsidRDefault="0003345C" w:rsidP="0003345C">
      <w:pPr>
        <w:pStyle w:val="KeinLeerraum"/>
        <w:jc w:val="both"/>
        <w:rPr>
          <w:rFonts w:ascii="Arial" w:hAnsi="Arial" w:cs="Arial"/>
          <w:sz w:val="24"/>
          <w:szCs w:val="24"/>
        </w:rPr>
      </w:pPr>
    </w:p>
    <w:p w:rsidR="0003345C" w:rsidRPr="0003345C" w:rsidRDefault="0063474C" w:rsidP="0003345C">
      <w:pPr>
        <w:pStyle w:val="KeinLeerraum"/>
        <w:jc w:val="both"/>
        <w:rPr>
          <w:rFonts w:ascii="Arial" w:hAnsi="Arial" w:cs="Arial"/>
          <w:sz w:val="24"/>
          <w:szCs w:val="24"/>
        </w:rPr>
      </w:pPr>
      <w:r>
        <w:rPr>
          <w:rFonts w:ascii="Arial" w:hAnsi="Arial" w:cs="Arial"/>
          <w:sz w:val="24"/>
          <w:szCs w:val="24"/>
        </w:rPr>
        <w:t xml:space="preserve">(2) </w:t>
      </w:r>
      <w:r w:rsidR="0003345C" w:rsidRPr="0003345C">
        <w:rPr>
          <w:rFonts w:ascii="Arial" w:hAnsi="Arial" w:cs="Arial"/>
          <w:sz w:val="24"/>
          <w:szCs w:val="24"/>
        </w:rPr>
        <w:t xml:space="preserve">Findet die Bestimmung </w:t>
      </w:r>
      <w:r w:rsidR="008838D5">
        <w:rPr>
          <w:rFonts w:ascii="Arial" w:hAnsi="Arial" w:cs="Arial"/>
          <w:sz w:val="24"/>
          <w:szCs w:val="24"/>
        </w:rPr>
        <w:t>der Prüfpunkte im</w:t>
      </w:r>
      <w:r w:rsidR="0003345C" w:rsidRPr="0003345C">
        <w:rPr>
          <w:rFonts w:ascii="Arial" w:hAnsi="Arial" w:cs="Arial"/>
          <w:sz w:val="24"/>
          <w:szCs w:val="24"/>
        </w:rPr>
        <w:t xml:space="preserve"> örtlichen </w:t>
      </w:r>
      <w:r w:rsidR="008838D5">
        <w:rPr>
          <w:rFonts w:ascii="Arial" w:hAnsi="Arial" w:cs="Arial"/>
          <w:sz w:val="24"/>
          <w:szCs w:val="24"/>
        </w:rPr>
        <w:t>Koordinatensystem</w:t>
      </w:r>
      <w:r w:rsidR="0003345C" w:rsidRPr="0003345C">
        <w:rPr>
          <w:rFonts w:ascii="Arial" w:hAnsi="Arial" w:cs="Arial"/>
          <w:sz w:val="24"/>
          <w:szCs w:val="24"/>
        </w:rPr>
        <w:t xml:space="preserve"> mit Hilfe von </w:t>
      </w:r>
      <w:r w:rsidR="008838D5" w:rsidRPr="0003345C">
        <w:rPr>
          <w:rFonts w:ascii="Arial" w:hAnsi="Arial" w:cs="Arial"/>
          <w:sz w:val="24"/>
          <w:szCs w:val="24"/>
        </w:rPr>
        <w:t>GNSS</w:t>
      </w:r>
      <w:r w:rsidR="008838D5">
        <w:rPr>
          <w:rFonts w:ascii="Arial" w:hAnsi="Arial" w:cs="Arial"/>
          <w:sz w:val="24"/>
          <w:szCs w:val="24"/>
        </w:rPr>
        <w:t>-</w:t>
      </w:r>
      <w:r w:rsidR="0003345C" w:rsidRPr="0003345C">
        <w:rPr>
          <w:rFonts w:ascii="Arial" w:hAnsi="Arial" w:cs="Arial"/>
          <w:sz w:val="24"/>
          <w:szCs w:val="24"/>
        </w:rPr>
        <w:t xml:space="preserve">Empfängern statt, sollten die Richtungen und Strecken aus den aufgezeichneten Rohdaten abgeleitet werden. Die Beobachtungszeit pro Session sollte mindestens 90 Minuten betragen. Bei diesem Verfahren ist darauf zu achten, dass Antennen gleichen Typs eingesetzt werden. Die </w:t>
      </w:r>
      <w:r w:rsidR="002E23A5">
        <w:rPr>
          <w:rFonts w:ascii="Arial" w:hAnsi="Arial" w:cs="Arial"/>
          <w:sz w:val="24"/>
          <w:szCs w:val="24"/>
        </w:rPr>
        <w:t>Bestimmung</w:t>
      </w:r>
      <w:r w:rsidR="002E23A5" w:rsidRPr="0003345C">
        <w:rPr>
          <w:rFonts w:ascii="Arial" w:hAnsi="Arial" w:cs="Arial"/>
          <w:sz w:val="24"/>
          <w:szCs w:val="24"/>
        </w:rPr>
        <w:t xml:space="preserve"> </w:t>
      </w:r>
      <w:r w:rsidR="0003345C" w:rsidRPr="0003345C">
        <w:rPr>
          <w:rFonts w:ascii="Arial" w:hAnsi="Arial" w:cs="Arial"/>
          <w:sz w:val="24"/>
          <w:szCs w:val="24"/>
        </w:rPr>
        <w:t xml:space="preserve">ist möglichst mit </w:t>
      </w:r>
      <w:r w:rsidR="0003345C" w:rsidRPr="00494960">
        <w:rPr>
          <w:rFonts w:ascii="Arial" w:hAnsi="Arial" w:cs="Arial"/>
          <w:sz w:val="24"/>
          <w:szCs w:val="24"/>
        </w:rPr>
        <w:t>individuell kalibrierten, hochpräzisen geodätischen GNSS-Antennen</w:t>
      </w:r>
      <w:r w:rsidR="0003345C" w:rsidRPr="0003345C">
        <w:rPr>
          <w:rFonts w:ascii="Arial" w:hAnsi="Arial" w:cs="Arial"/>
          <w:sz w:val="24"/>
          <w:szCs w:val="24"/>
        </w:rPr>
        <w:t xml:space="preserve"> durchzuführen. Die Kalibrierung kann kostenfrei in der Antennenmesskammer bei </w:t>
      </w:r>
      <w:r w:rsidR="008838D5">
        <w:rPr>
          <w:rFonts w:ascii="Arial" w:hAnsi="Arial" w:cs="Arial"/>
          <w:sz w:val="24"/>
          <w:szCs w:val="24"/>
        </w:rPr>
        <w:t xml:space="preserve">der Bezirksregierung Köln (Abteilung 7 - </w:t>
      </w:r>
      <w:proofErr w:type="spellStart"/>
      <w:r w:rsidR="0003345C" w:rsidRPr="0003345C">
        <w:rPr>
          <w:rFonts w:ascii="Arial" w:hAnsi="Arial" w:cs="Arial"/>
          <w:sz w:val="24"/>
          <w:szCs w:val="24"/>
        </w:rPr>
        <w:t>Geobasis</w:t>
      </w:r>
      <w:proofErr w:type="spellEnd"/>
      <w:r w:rsidR="0003345C" w:rsidRPr="0003345C">
        <w:rPr>
          <w:rFonts w:ascii="Arial" w:hAnsi="Arial" w:cs="Arial"/>
          <w:sz w:val="24"/>
          <w:szCs w:val="24"/>
        </w:rPr>
        <w:t xml:space="preserve"> NRW</w:t>
      </w:r>
      <w:r w:rsidR="008838D5">
        <w:rPr>
          <w:rFonts w:ascii="Arial" w:hAnsi="Arial" w:cs="Arial"/>
          <w:sz w:val="24"/>
          <w:szCs w:val="24"/>
        </w:rPr>
        <w:t>)</w:t>
      </w:r>
      <w:r w:rsidR="0003345C" w:rsidRPr="0003345C">
        <w:rPr>
          <w:rFonts w:ascii="Arial" w:hAnsi="Arial" w:cs="Arial"/>
          <w:sz w:val="24"/>
          <w:szCs w:val="24"/>
        </w:rPr>
        <w:t xml:space="preserve"> durchgeführt werden.</w:t>
      </w:r>
    </w:p>
    <w:p w:rsidR="0063474C" w:rsidRDefault="0063474C" w:rsidP="0003345C">
      <w:pPr>
        <w:pStyle w:val="KeinLeerraum"/>
        <w:jc w:val="both"/>
        <w:rPr>
          <w:rFonts w:ascii="Arial" w:hAnsi="Arial" w:cs="Arial"/>
          <w:color w:val="000000"/>
          <w:sz w:val="24"/>
          <w:szCs w:val="24"/>
        </w:rPr>
      </w:pPr>
    </w:p>
    <w:p w:rsidR="0003345C" w:rsidRPr="0003345C" w:rsidRDefault="0063474C" w:rsidP="0003345C">
      <w:pPr>
        <w:pStyle w:val="KeinLeerraum"/>
        <w:jc w:val="both"/>
        <w:rPr>
          <w:rFonts w:ascii="Arial" w:hAnsi="Arial" w:cs="Arial"/>
          <w:sz w:val="24"/>
          <w:szCs w:val="24"/>
        </w:rPr>
      </w:pPr>
      <w:r>
        <w:rPr>
          <w:rFonts w:ascii="Arial" w:hAnsi="Arial" w:cs="Arial"/>
          <w:color w:val="000000"/>
          <w:sz w:val="24"/>
          <w:szCs w:val="24"/>
        </w:rPr>
        <w:t xml:space="preserve">(3) </w:t>
      </w:r>
      <w:r w:rsidR="00670118" w:rsidRPr="00670118">
        <w:rPr>
          <w:rFonts w:ascii="Arial" w:hAnsi="Arial" w:cs="Arial"/>
          <w:color w:val="000000"/>
          <w:sz w:val="24"/>
          <w:szCs w:val="24"/>
        </w:rPr>
        <w:t>Jeder</w:t>
      </w:r>
      <w:r w:rsidR="00670118">
        <w:rPr>
          <w:rFonts w:ascii="Arial" w:hAnsi="Arial" w:cs="Arial"/>
          <w:color w:val="000000"/>
          <w:sz w:val="24"/>
          <w:szCs w:val="24"/>
        </w:rPr>
        <w:t xml:space="preserve"> zu koordinierende Punkt des Prüffeldes ist unabhängig vom gewählten Bestimmungsverfahren mindestens zwei Mal zu besetzen und </w:t>
      </w:r>
      <w:proofErr w:type="spellStart"/>
      <w:r w:rsidR="00670118">
        <w:rPr>
          <w:rFonts w:ascii="Arial" w:hAnsi="Arial" w:cs="Arial"/>
          <w:color w:val="000000"/>
          <w:sz w:val="24"/>
          <w:szCs w:val="24"/>
        </w:rPr>
        <w:t>aufzumessen</w:t>
      </w:r>
      <w:proofErr w:type="spellEnd"/>
      <w:r w:rsidR="00670118">
        <w:rPr>
          <w:rFonts w:ascii="Arial" w:hAnsi="Arial" w:cs="Arial"/>
          <w:color w:val="000000"/>
          <w:sz w:val="24"/>
          <w:szCs w:val="24"/>
        </w:rPr>
        <w:t>.</w:t>
      </w:r>
      <w:r w:rsidR="00670118" w:rsidRPr="00670118">
        <w:rPr>
          <w:rFonts w:ascii="Arial" w:hAnsi="Arial" w:cs="Arial"/>
          <w:sz w:val="24"/>
          <w:szCs w:val="24"/>
        </w:rPr>
        <w:t xml:space="preserve"> </w:t>
      </w:r>
      <w:r w:rsidR="00670118" w:rsidRPr="0003345C">
        <w:rPr>
          <w:rFonts w:ascii="Arial" w:hAnsi="Arial" w:cs="Arial"/>
          <w:sz w:val="24"/>
          <w:szCs w:val="24"/>
        </w:rPr>
        <w:t>Beide Vorgehensweisen können auch miteinander kombiniert und anschließend einer gemeinsamen Auswertung zugeführt werden.</w:t>
      </w:r>
    </w:p>
    <w:p w:rsidR="0003345C" w:rsidRPr="0003345C" w:rsidRDefault="0003345C" w:rsidP="0003345C">
      <w:pPr>
        <w:pStyle w:val="KeinLeerraum"/>
        <w:jc w:val="both"/>
        <w:rPr>
          <w:rFonts w:ascii="Arial" w:hAnsi="Arial" w:cs="Arial"/>
          <w:sz w:val="24"/>
          <w:szCs w:val="24"/>
        </w:rPr>
      </w:pPr>
    </w:p>
    <w:p w:rsidR="0003345C" w:rsidRDefault="0063474C" w:rsidP="0003345C">
      <w:pPr>
        <w:pStyle w:val="KeinLeerraum"/>
        <w:jc w:val="both"/>
        <w:rPr>
          <w:rFonts w:ascii="Arial" w:hAnsi="Arial" w:cs="Arial"/>
          <w:sz w:val="24"/>
          <w:szCs w:val="24"/>
        </w:rPr>
      </w:pPr>
      <w:r>
        <w:rPr>
          <w:rFonts w:ascii="Arial" w:hAnsi="Arial" w:cs="Arial"/>
          <w:sz w:val="24"/>
          <w:szCs w:val="24"/>
        </w:rPr>
        <w:t xml:space="preserve">(4) </w:t>
      </w:r>
      <w:r w:rsidR="0003345C" w:rsidRPr="0003345C">
        <w:rPr>
          <w:rFonts w:ascii="Arial" w:hAnsi="Arial" w:cs="Arial"/>
          <w:sz w:val="24"/>
          <w:szCs w:val="24"/>
        </w:rPr>
        <w:t>Die Berechnung der Koordinaten</w:t>
      </w:r>
      <w:r w:rsidR="0060142A">
        <w:rPr>
          <w:rFonts w:ascii="Arial" w:hAnsi="Arial" w:cs="Arial"/>
          <w:sz w:val="24"/>
          <w:szCs w:val="24"/>
        </w:rPr>
        <w:t xml:space="preserve"> der Prüfpunkte</w:t>
      </w:r>
      <w:r w:rsidR="0003345C" w:rsidRPr="0003345C">
        <w:rPr>
          <w:rFonts w:ascii="Arial" w:hAnsi="Arial" w:cs="Arial"/>
          <w:sz w:val="24"/>
          <w:szCs w:val="24"/>
        </w:rPr>
        <w:t xml:space="preserve"> </w:t>
      </w:r>
      <w:r w:rsidR="0060142A">
        <w:rPr>
          <w:rFonts w:ascii="Arial" w:hAnsi="Arial" w:cs="Arial"/>
          <w:sz w:val="24"/>
          <w:szCs w:val="24"/>
        </w:rPr>
        <w:t xml:space="preserve">im </w:t>
      </w:r>
      <w:r w:rsidR="0003345C" w:rsidRPr="0003345C">
        <w:rPr>
          <w:rFonts w:ascii="Arial" w:hAnsi="Arial" w:cs="Arial"/>
          <w:sz w:val="24"/>
          <w:szCs w:val="24"/>
        </w:rPr>
        <w:t xml:space="preserve">örtlichen </w:t>
      </w:r>
      <w:r w:rsidR="0060142A">
        <w:rPr>
          <w:rFonts w:ascii="Arial" w:hAnsi="Arial" w:cs="Arial"/>
          <w:sz w:val="24"/>
          <w:szCs w:val="24"/>
        </w:rPr>
        <w:t>Koordinatensystem</w:t>
      </w:r>
      <w:r w:rsidR="0003345C" w:rsidRPr="0003345C">
        <w:rPr>
          <w:rFonts w:ascii="Arial" w:hAnsi="Arial" w:cs="Arial"/>
          <w:sz w:val="24"/>
          <w:szCs w:val="24"/>
        </w:rPr>
        <w:t xml:space="preserve"> ist durch eine freie Ausgleichung ohne Anschlusszwang durchzuführen. Die Distanzmessungen sind dabei nur auf die mittlere Geländehöhe zu reduzieren, eine Abbildungsreduktion ist nicht anzubringen.</w:t>
      </w:r>
    </w:p>
    <w:p w:rsidR="00373A52" w:rsidRDefault="00373A52" w:rsidP="0003345C">
      <w:pPr>
        <w:pStyle w:val="KeinLeerraum"/>
        <w:jc w:val="both"/>
        <w:rPr>
          <w:rFonts w:ascii="Arial" w:hAnsi="Arial" w:cs="Arial"/>
          <w:sz w:val="24"/>
          <w:szCs w:val="24"/>
        </w:rPr>
      </w:pPr>
    </w:p>
    <w:p w:rsidR="009962AF" w:rsidRDefault="009962AF" w:rsidP="0003345C">
      <w:pPr>
        <w:pStyle w:val="KeinLeerraum"/>
        <w:jc w:val="both"/>
        <w:rPr>
          <w:rFonts w:ascii="Arial" w:hAnsi="Arial" w:cs="Arial"/>
          <w:sz w:val="24"/>
          <w:szCs w:val="24"/>
        </w:rPr>
      </w:pPr>
    </w:p>
    <w:p w:rsidR="009962AF" w:rsidRPr="0063474C" w:rsidRDefault="0063474C" w:rsidP="0063474C">
      <w:pPr>
        <w:widowControl/>
        <w:spacing w:after="0" w:line="240" w:lineRule="auto"/>
        <w:jc w:val="both"/>
        <w:rPr>
          <w:rFonts w:ascii="Arial" w:eastAsia="Times New Roman" w:hAnsi="Arial" w:cs="Arial"/>
          <w:b/>
          <w:i/>
          <w:sz w:val="24"/>
          <w:szCs w:val="24"/>
          <w:lang w:val="de-DE" w:eastAsia="de-DE"/>
        </w:rPr>
      </w:pPr>
      <w:r>
        <w:rPr>
          <w:rFonts w:ascii="Arial" w:eastAsia="Times New Roman" w:hAnsi="Arial" w:cs="Arial"/>
          <w:b/>
          <w:i/>
          <w:sz w:val="24"/>
          <w:szCs w:val="24"/>
          <w:lang w:val="de-DE" w:eastAsia="de-DE"/>
        </w:rPr>
        <w:t xml:space="preserve">3 </w:t>
      </w:r>
      <w:proofErr w:type="gramStart"/>
      <w:r w:rsidR="009962AF" w:rsidRPr="0063474C">
        <w:rPr>
          <w:rFonts w:ascii="Arial" w:eastAsia="Times New Roman" w:hAnsi="Arial" w:cs="Arial"/>
          <w:b/>
          <w:i/>
          <w:sz w:val="24"/>
          <w:szCs w:val="24"/>
          <w:lang w:val="de-DE" w:eastAsia="de-DE"/>
        </w:rPr>
        <w:t>Bestimmung</w:t>
      </w:r>
      <w:proofErr w:type="gramEnd"/>
      <w:r w:rsidR="009962AF" w:rsidRPr="0063474C">
        <w:rPr>
          <w:rFonts w:ascii="Arial" w:eastAsia="Times New Roman" w:hAnsi="Arial" w:cs="Arial"/>
          <w:b/>
          <w:i/>
          <w:sz w:val="24"/>
          <w:szCs w:val="24"/>
          <w:lang w:val="de-DE" w:eastAsia="de-DE"/>
        </w:rPr>
        <w:t xml:space="preserve"> der GNSS-Kontrollpunkte</w:t>
      </w:r>
    </w:p>
    <w:p w:rsidR="009962AF" w:rsidRPr="0003345C" w:rsidRDefault="009962AF" w:rsidP="0003345C">
      <w:pPr>
        <w:pStyle w:val="KeinLeerraum"/>
        <w:jc w:val="both"/>
        <w:rPr>
          <w:rFonts w:ascii="Arial" w:hAnsi="Arial" w:cs="Arial"/>
          <w:sz w:val="24"/>
          <w:szCs w:val="24"/>
        </w:rPr>
      </w:pPr>
    </w:p>
    <w:p w:rsidR="0003345C" w:rsidRPr="0003345C" w:rsidRDefault="0063474C" w:rsidP="0063474C">
      <w:pPr>
        <w:pStyle w:val="KeinLeerraum"/>
        <w:jc w:val="both"/>
        <w:rPr>
          <w:rFonts w:ascii="Arial" w:hAnsi="Arial" w:cs="Arial"/>
          <w:sz w:val="24"/>
          <w:szCs w:val="24"/>
        </w:rPr>
      </w:pPr>
      <w:r w:rsidRPr="0063474C">
        <w:rPr>
          <w:rFonts w:ascii="Arial" w:hAnsi="Arial" w:cs="Arial"/>
          <w:sz w:val="24"/>
          <w:szCs w:val="24"/>
        </w:rPr>
        <w:t>(1</w:t>
      </w:r>
      <w:r>
        <w:rPr>
          <w:rFonts w:ascii="Arial" w:hAnsi="Arial" w:cs="Arial"/>
          <w:sz w:val="24"/>
          <w:szCs w:val="24"/>
        </w:rPr>
        <w:t xml:space="preserve">) </w:t>
      </w:r>
      <w:r w:rsidR="0003345C" w:rsidRPr="0003345C">
        <w:rPr>
          <w:rFonts w:ascii="Arial" w:hAnsi="Arial" w:cs="Arial"/>
          <w:sz w:val="24"/>
          <w:szCs w:val="24"/>
        </w:rPr>
        <w:t xml:space="preserve">Die für </w:t>
      </w:r>
      <w:r w:rsidR="0060142A">
        <w:rPr>
          <w:rFonts w:ascii="Arial" w:hAnsi="Arial" w:cs="Arial"/>
          <w:sz w:val="24"/>
          <w:szCs w:val="24"/>
        </w:rPr>
        <w:t>GNSS-Empfänger-</w:t>
      </w:r>
      <w:r w:rsidR="0003345C" w:rsidRPr="0003345C">
        <w:rPr>
          <w:rFonts w:ascii="Arial" w:hAnsi="Arial" w:cs="Arial"/>
          <w:sz w:val="24"/>
          <w:szCs w:val="24"/>
        </w:rPr>
        <w:t xml:space="preserve">Überprüfungen vorgesehenen Punkte sind im amtlichen Bezugssystem ETRS89 mit Abbildung UTM zu bestimmen. Die Beobachtungszeiten der einzelnen Messungen sollten bei einem Aufzeichnungsintervall von 15 Sekunden mindestens </w:t>
      </w:r>
      <w:r w:rsidR="0010384F">
        <w:rPr>
          <w:rFonts w:ascii="Arial" w:hAnsi="Arial" w:cs="Arial"/>
          <w:sz w:val="24"/>
          <w:szCs w:val="24"/>
        </w:rPr>
        <w:t>9</w:t>
      </w:r>
      <w:r w:rsidR="0003345C" w:rsidRPr="0003345C">
        <w:rPr>
          <w:rFonts w:ascii="Arial" w:hAnsi="Arial" w:cs="Arial"/>
          <w:sz w:val="24"/>
          <w:szCs w:val="24"/>
        </w:rPr>
        <w:t>0 Minuten betragen.</w:t>
      </w:r>
    </w:p>
    <w:p w:rsidR="0003345C" w:rsidRPr="0003345C" w:rsidRDefault="0003345C" w:rsidP="0003345C">
      <w:pPr>
        <w:pStyle w:val="KeinLeerraum"/>
        <w:jc w:val="both"/>
        <w:rPr>
          <w:rFonts w:ascii="Arial" w:hAnsi="Arial" w:cs="Arial"/>
          <w:sz w:val="24"/>
          <w:szCs w:val="24"/>
        </w:rPr>
      </w:pPr>
    </w:p>
    <w:p w:rsidR="0003345C" w:rsidRPr="0003345C" w:rsidRDefault="0063474C" w:rsidP="0003345C">
      <w:pPr>
        <w:pStyle w:val="KeinLeerraum"/>
        <w:jc w:val="both"/>
        <w:rPr>
          <w:rFonts w:ascii="Arial" w:hAnsi="Arial" w:cs="Arial"/>
          <w:sz w:val="24"/>
          <w:szCs w:val="24"/>
        </w:rPr>
      </w:pPr>
      <w:r>
        <w:rPr>
          <w:rFonts w:ascii="Arial" w:hAnsi="Arial" w:cs="Arial"/>
          <w:sz w:val="24"/>
          <w:szCs w:val="24"/>
        </w:rPr>
        <w:t xml:space="preserve">(2) </w:t>
      </w:r>
      <w:r w:rsidR="0003345C" w:rsidRPr="0003345C">
        <w:rPr>
          <w:rFonts w:ascii="Arial" w:hAnsi="Arial" w:cs="Arial"/>
          <w:sz w:val="24"/>
          <w:szCs w:val="24"/>
        </w:rPr>
        <w:t xml:space="preserve">Bei den </w:t>
      </w:r>
      <w:r w:rsidR="009E44BA">
        <w:rPr>
          <w:rFonts w:ascii="Arial" w:hAnsi="Arial" w:cs="Arial"/>
          <w:sz w:val="24"/>
          <w:szCs w:val="24"/>
        </w:rPr>
        <w:t>SAPOS</w:t>
      </w:r>
      <w:r w:rsidR="0060142A">
        <w:rPr>
          <w:rFonts w:ascii="Arial" w:hAnsi="Arial" w:cs="Arial"/>
          <w:sz w:val="24"/>
          <w:szCs w:val="24"/>
        </w:rPr>
        <w:t>-</w:t>
      </w:r>
      <w:r w:rsidR="0003345C" w:rsidRPr="0003345C">
        <w:rPr>
          <w:rFonts w:ascii="Arial" w:hAnsi="Arial" w:cs="Arial"/>
          <w:sz w:val="24"/>
          <w:szCs w:val="24"/>
        </w:rPr>
        <w:t xml:space="preserve">Messungen ist jeder zu koordinierende Punkt mindestens zwei Mal unabhängig zu besetzen und mit </w:t>
      </w:r>
      <w:r w:rsidR="0060142A">
        <w:rPr>
          <w:rFonts w:ascii="Arial" w:hAnsi="Arial" w:cs="Arial"/>
          <w:sz w:val="24"/>
          <w:szCs w:val="24"/>
        </w:rPr>
        <w:t>geänderter</w:t>
      </w:r>
      <w:r w:rsidR="0060142A" w:rsidRPr="0003345C">
        <w:rPr>
          <w:rFonts w:ascii="Arial" w:hAnsi="Arial" w:cs="Arial"/>
          <w:sz w:val="24"/>
          <w:szCs w:val="24"/>
        </w:rPr>
        <w:t xml:space="preserve"> Satelliten</w:t>
      </w:r>
      <w:r w:rsidR="0060142A">
        <w:rPr>
          <w:rFonts w:ascii="Arial" w:hAnsi="Arial" w:cs="Arial"/>
          <w:sz w:val="24"/>
          <w:szCs w:val="24"/>
        </w:rPr>
        <w:t>konstellation</w:t>
      </w:r>
      <w:r w:rsidR="0060142A" w:rsidRPr="0003345C">
        <w:rPr>
          <w:rFonts w:ascii="Arial" w:hAnsi="Arial" w:cs="Arial"/>
          <w:sz w:val="24"/>
          <w:szCs w:val="24"/>
        </w:rPr>
        <w:t xml:space="preserve"> </w:t>
      </w:r>
      <w:r w:rsidR="0003345C" w:rsidRPr="0003345C">
        <w:rPr>
          <w:rFonts w:ascii="Arial" w:hAnsi="Arial" w:cs="Arial"/>
          <w:sz w:val="24"/>
          <w:szCs w:val="24"/>
        </w:rPr>
        <w:t>zu beobachten.</w:t>
      </w:r>
    </w:p>
    <w:p w:rsidR="0003345C" w:rsidRPr="0003345C" w:rsidRDefault="0003345C" w:rsidP="0003345C">
      <w:pPr>
        <w:pStyle w:val="KeinLeerraum"/>
        <w:jc w:val="both"/>
        <w:rPr>
          <w:rFonts w:ascii="Arial" w:hAnsi="Arial" w:cs="Arial"/>
          <w:sz w:val="24"/>
          <w:szCs w:val="24"/>
        </w:rPr>
      </w:pPr>
    </w:p>
    <w:p w:rsidR="003D33FB" w:rsidRDefault="003D33FB" w:rsidP="003D33FB">
      <w:pPr>
        <w:pStyle w:val="KeinLeerraum"/>
        <w:jc w:val="both"/>
        <w:rPr>
          <w:rFonts w:ascii="Arial" w:hAnsi="Arial" w:cs="Arial"/>
          <w:color w:val="000000"/>
          <w:sz w:val="24"/>
          <w:szCs w:val="24"/>
        </w:rPr>
      </w:pPr>
    </w:p>
    <w:sectPr w:rsidR="003D33FB">
      <w:headerReference w:type="even" r:id="rId11"/>
      <w:headerReference w:type="default" r:id="rId12"/>
      <w:footerReference w:type="default" r:id="rId13"/>
      <w:head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05F" w:rsidRDefault="003E605F" w:rsidP="003D52AE">
      <w:pPr>
        <w:spacing w:after="0" w:line="240" w:lineRule="auto"/>
      </w:pPr>
      <w:r>
        <w:separator/>
      </w:r>
    </w:p>
  </w:endnote>
  <w:endnote w:type="continuationSeparator" w:id="0">
    <w:p w:rsidR="003E605F" w:rsidRDefault="003E605F" w:rsidP="003D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111" w:rsidRPr="00654111" w:rsidRDefault="00654111">
    <w:pPr>
      <w:pStyle w:val="Fuzeile"/>
      <w:jc w:val="right"/>
      <w:rPr>
        <w:rFonts w:ascii="Arial" w:hAnsi="Arial" w:cs="Arial"/>
        <w:sz w:val="24"/>
        <w:szCs w:val="24"/>
      </w:rPr>
    </w:pPr>
  </w:p>
  <w:p w:rsidR="00654111" w:rsidRDefault="0065411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05F" w:rsidRDefault="003E605F" w:rsidP="003D52AE">
      <w:pPr>
        <w:spacing w:after="0" w:line="240" w:lineRule="auto"/>
      </w:pPr>
      <w:r>
        <w:separator/>
      </w:r>
    </w:p>
  </w:footnote>
  <w:footnote w:type="continuationSeparator" w:id="0">
    <w:p w:rsidR="003E605F" w:rsidRDefault="003E605F" w:rsidP="003D52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7D" w:rsidRDefault="00D042FC">
    <w:pPr>
      <w:pStyle w:val="Kopfzeile"/>
    </w:pPr>
    <w:ins w:id="1" w:author="Heitmann, Stephan" w:date="2015-03-19T16:0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584826" o:spid="_x0000_s2050" type="#_x0000_t136" style="position:absolute;margin-left:0;margin-top:0;width:465.1pt;height:174.4pt;rotation:315;z-index:-251655168;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D9" w:rsidRPr="007F3ED9" w:rsidRDefault="007F3ED9" w:rsidP="007F3ED9">
    <w:pPr>
      <w:pStyle w:val="Kopfzeile"/>
      <w:rPr>
        <w:rFonts w:ascii="Arial" w:hAnsi="Arial" w:cs="Arial"/>
        <w:sz w:val="18"/>
      </w:rPr>
    </w:pPr>
    <w:r>
      <w:rPr>
        <w:rFonts w:ascii="Arial" w:hAnsi="Arial" w:cs="Arial"/>
        <w:sz w:val="18"/>
      </w:rPr>
      <w:t xml:space="preserve">Anlage </w:t>
    </w:r>
    <w:r w:rsidRPr="007F3ED9">
      <w:rPr>
        <w:rFonts w:ascii="Arial" w:hAnsi="Arial" w:cs="Arial"/>
        <w:sz w:val="18"/>
      </w:rPr>
      <w:t>2</w:t>
    </w:r>
    <w:r>
      <w:rPr>
        <w:rFonts w:ascii="Arial" w:hAnsi="Arial" w:cs="Arial"/>
        <w:sz w:val="18"/>
      </w:rPr>
      <w:t xml:space="preserve"> </w:t>
    </w:r>
    <w:proofErr w:type="spellStart"/>
    <w:r w:rsidRPr="00A575C9">
      <w:rPr>
        <w:rFonts w:ascii="Arial" w:hAnsi="Arial" w:cs="Arial"/>
        <w:sz w:val="18"/>
      </w:rPr>
      <w:t>ErhE</w:t>
    </w:r>
    <w:proofErr w:type="spellEnd"/>
    <w:r>
      <w:rPr>
        <w:rFonts w:ascii="Arial" w:hAnsi="Arial" w:cs="Arial"/>
        <w:sz w:val="18"/>
      </w:rPr>
      <w:t xml:space="preserve">, </w:t>
    </w:r>
    <w:r w:rsidRPr="00FC2BB5">
      <w:rPr>
        <w:rFonts w:ascii="Arial" w:hAnsi="Arial" w:cs="Arial"/>
        <w:sz w:val="18"/>
      </w:rPr>
      <w:t xml:space="preserve">Stand: </w:t>
    </w:r>
    <w:r w:rsidR="00072F43">
      <w:rPr>
        <w:rFonts w:ascii="Arial" w:hAnsi="Arial" w:cs="Arial"/>
        <w:sz w:val="18"/>
      </w:rPr>
      <w:t>31.05.2016</w:t>
    </w:r>
    <w:r>
      <w:rPr>
        <w:rFonts w:ascii="Arial" w:hAnsi="Arial" w:cs="Arial"/>
        <w:sz w:val="18"/>
      </w:rPr>
      <w:tab/>
    </w:r>
    <w:r>
      <w:rPr>
        <w:rFonts w:ascii="Arial" w:hAnsi="Arial" w:cs="Arial"/>
        <w:sz w:val="18"/>
      </w:rPr>
      <w:tab/>
    </w:r>
    <w:r w:rsidRPr="000A69A6">
      <w:rPr>
        <w:rFonts w:ascii="Arial" w:hAnsi="Arial" w:cs="Arial"/>
        <w:sz w:val="18"/>
      </w:rPr>
      <w:t xml:space="preserve">Seite </w:t>
    </w:r>
    <w:r w:rsidRPr="007F3ED9">
      <w:rPr>
        <w:rFonts w:ascii="Arial" w:hAnsi="Arial" w:cs="Arial"/>
        <w:sz w:val="18"/>
      </w:rPr>
      <w:fldChar w:fldCharType="begin"/>
    </w:r>
    <w:r w:rsidRPr="007F3ED9">
      <w:rPr>
        <w:rFonts w:ascii="Arial" w:hAnsi="Arial" w:cs="Arial"/>
        <w:sz w:val="18"/>
      </w:rPr>
      <w:instrText>PAGE  \* Arabic  \* MERGEFORMAT</w:instrText>
    </w:r>
    <w:r w:rsidRPr="007F3ED9">
      <w:rPr>
        <w:rFonts w:ascii="Arial" w:hAnsi="Arial" w:cs="Arial"/>
        <w:sz w:val="18"/>
      </w:rPr>
      <w:fldChar w:fldCharType="separate"/>
    </w:r>
    <w:r w:rsidR="00D042FC">
      <w:rPr>
        <w:rFonts w:ascii="Arial" w:hAnsi="Arial" w:cs="Arial"/>
        <w:noProof/>
        <w:sz w:val="18"/>
      </w:rPr>
      <w:t>1</w:t>
    </w:r>
    <w:r w:rsidRPr="007F3ED9">
      <w:rPr>
        <w:rFonts w:ascii="Arial" w:hAnsi="Arial" w:cs="Arial"/>
        <w:sz w:val="18"/>
      </w:rPr>
      <w:fldChar w:fldCharType="end"/>
    </w:r>
    <w:r w:rsidRPr="000A69A6">
      <w:rPr>
        <w:rFonts w:ascii="Arial" w:hAnsi="Arial" w:cs="Arial"/>
        <w:sz w:val="18"/>
      </w:rPr>
      <w:t xml:space="preserve"> von </w:t>
    </w:r>
    <w:r w:rsidRPr="007F3ED9">
      <w:rPr>
        <w:rFonts w:ascii="Arial" w:hAnsi="Arial" w:cs="Arial"/>
        <w:sz w:val="18"/>
      </w:rPr>
      <w:fldChar w:fldCharType="begin"/>
    </w:r>
    <w:r w:rsidRPr="007F3ED9">
      <w:rPr>
        <w:rFonts w:ascii="Arial" w:hAnsi="Arial" w:cs="Arial"/>
        <w:sz w:val="18"/>
      </w:rPr>
      <w:instrText>NUMPAGES  \* Arabic  \* MERGEFORMAT</w:instrText>
    </w:r>
    <w:r w:rsidRPr="007F3ED9">
      <w:rPr>
        <w:rFonts w:ascii="Arial" w:hAnsi="Arial" w:cs="Arial"/>
        <w:sz w:val="18"/>
      </w:rPr>
      <w:fldChar w:fldCharType="separate"/>
    </w:r>
    <w:r w:rsidR="00D042FC">
      <w:rPr>
        <w:rFonts w:ascii="Arial" w:hAnsi="Arial" w:cs="Arial"/>
        <w:noProof/>
        <w:sz w:val="18"/>
      </w:rPr>
      <w:t>2</w:t>
    </w:r>
    <w:r w:rsidRPr="007F3ED9">
      <w:rPr>
        <w:rFonts w:ascii="Arial" w:hAnsi="Arial" w:cs="Arial"/>
        <w:sz w:val="18"/>
      </w:rPr>
      <w:fldChar w:fldCharType="end"/>
    </w:r>
  </w:p>
  <w:p w:rsidR="007F3ED9" w:rsidRDefault="007F3ED9">
    <w:pPr>
      <w:pStyle w:val="Kopfzeile"/>
    </w:pPr>
  </w:p>
  <w:p w:rsidR="00005B7D" w:rsidRDefault="00D042F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584827" o:spid="_x0000_s2051" type="#_x0000_t136" style="position:absolute;margin-left:0;margin-top:0;width:465.1pt;height:174.4pt;rotation:315;z-index:-251653120;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7D" w:rsidRDefault="00D042FC">
    <w:pPr>
      <w:pStyle w:val="Kopfzeile"/>
    </w:pPr>
    <w:ins w:id="2" w:author="Heitmann, Stephan" w:date="2015-03-19T16:0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584825" o:spid="_x0000_s2049" type="#_x0000_t136" style="position:absolute;margin-left:0;margin-top:0;width:465.1pt;height:174.4pt;rotation:315;z-index:-251657216;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9.5pt;height:19pt;visibility:visible" o:bullet="t">
        <v:imagedata r:id="rId1" o:title=""/>
      </v:shape>
    </w:pict>
  </w:numPicBullet>
  <w:numPicBullet w:numPicBulletId="1">
    <w:pict>
      <v:shape id="_x0000_i1036" type="#_x0000_t75" style="width:19.5pt;height:19pt;visibility:visible" o:bullet="t">
        <v:imagedata r:id="rId2" o:title=""/>
      </v:shape>
    </w:pict>
  </w:numPicBullet>
  <w:numPicBullet w:numPicBulletId="2">
    <w:pict>
      <v:shape id="_x0000_i1037" type="#_x0000_t75" style="width:19.5pt;height:19pt;visibility:visible" o:bullet="t">
        <v:imagedata r:id="rId3" o:title=""/>
      </v:shape>
    </w:pict>
  </w:numPicBullet>
  <w:abstractNum w:abstractNumId="0">
    <w:nsid w:val="09024340"/>
    <w:multiLevelType w:val="hybridMultilevel"/>
    <w:tmpl w:val="0DC6D1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265597"/>
    <w:multiLevelType w:val="hybridMultilevel"/>
    <w:tmpl w:val="93745786"/>
    <w:lvl w:ilvl="0" w:tplc="06E6E4EA">
      <w:start w:val="1"/>
      <w:numFmt w:val="bullet"/>
      <w:lvlText w:val=""/>
      <w:lvlPicBulletId w:val="0"/>
      <w:lvlJc w:val="left"/>
      <w:pPr>
        <w:tabs>
          <w:tab w:val="num" w:pos="720"/>
        </w:tabs>
        <w:ind w:left="720" w:hanging="360"/>
      </w:pPr>
      <w:rPr>
        <w:rFonts w:ascii="Symbol" w:hAnsi="Symbol" w:hint="default"/>
      </w:rPr>
    </w:lvl>
    <w:lvl w:ilvl="1" w:tplc="90E41D02" w:tentative="1">
      <w:start w:val="1"/>
      <w:numFmt w:val="bullet"/>
      <w:lvlText w:val=""/>
      <w:lvlJc w:val="left"/>
      <w:pPr>
        <w:tabs>
          <w:tab w:val="num" w:pos="1440"/>
        </w:tabs>
        <w:ind w:left="1440" w:hanging="360"/>
      </w:pPr>
      <w:rPr>
        <w:rFonts w:ascii="Symbol" w:hAnsi="Symbol" w:hint="default"/>
      </w:rPr>
    </w:lvl>
    <w:lvl w:ilvl="2" w:tplc="2E70FAFC" w:tentative="1">
      <w:start w:val="1"/>
      <w:numFmt w:val="bullet"/>
      <w:lvlText w:val=""/>
      <w:lvlJc w:val="left"/>
      <w:pPr>
        <w:tabs>
          <w:tab w:val="num" w:pos="2160"/>
        </w:tabs>
        <w:ind w:left="2160" w:hanging="360"/>
      </w:pPr>
      <w:rPr>
        <w:rFonts w:ascii="Symbol" w:hAnsi="Symbol" w:hint="default"/>
      </w:rPr>
    </w:lvl>
    <w:lvl w:ilvl="3" w:tplc="185289FC" w:tentative="1">
      <w:start w:val="1"/>
      <w:numFmt w:val="bullet"/>
      <w:lvlText w:val=""/>
      <w:lvlJc w:val="left"/>
      <w:pPr>
        <w:tabs>
          <w:tab w:val="num" w:pos="2880"/>
        </w:tabs>
        <w:ind w:left="2880" w:hanging="360"/>
      </w:pPr>
      <w:rPr>
        <w:rFonts w:ascii="Symbol" w:hAnsi="Symbol" w:hint="default"/>
      </w:rPr>
    </w:lvl>
    <w:lvl w:ilvl="4" w:tplc="F61C4182" w:tentative="1">
      <w:start w:val="1"/>
      <w:numFmt w:val="bullet"/>
      <w:lvlText w:val=""/>
      <w:lvlJc w:val="left"/>
      <w:pPr>
        <w:tabs>
          <w:tab w:val="num" w:pos="3600"/>
        </w:tabs>
        <w:ind w:left="3600" w:hanging="360"/>
      </w:pPr>
      <w:rPr>
        <w:rFonts w:ascii="Symbol" w:hAnsi="Symbol" w:hint="default"/>
      </w:rPr>
    </w:lvl>
    <w:lvl w:ilvl="5" w:tplc="7E424E26" w:tentative="1">
      <w:start w:val="1"/>
      <w:numFmt w:val="bullet"/>
      <w:lvlText w:val=""/>
      <w:lvlJc w:val="left"/>
      <w:pPr>
        <w:tabs>
          <w:tab w:val="num" w:pos="4320"/>
        </w:tabs>
        <w:ind w:left="4320" w:hanging="360"/>
      </w:pPr>
      <w:rPr>
        <w:rFonts w:ascii="Symbol" w:hAnsi="Symbol" w:hint="default"/>
      </w:rPr>
    </w:lvl>
    <w:lvl w:ilvl="6" w:tplc="5D02AAF6" w:tentative="1">
      <w:start w:val="1"/>
      <w:numFmt w:val="bullet"/>
      <w:lvlText w:val=""/>
      <w:lvlJc w:val="left"/>
      <w:pPr>
        <w:tabs>
          <w:tab w:val="num" w:pos="5040"/>
        </w:tabs>
        <w:ind w:left="5040" w:hanging="360"/>
      </w:pPr>
      <w:rPr>
        <w:rFonts w:ascii="Symbol" w:hAnsi="Symbol" w:hint="default"/>
      </w:rPr>
    </w:lvl>
    <w:lvl w:ilvl="7" w:tplc="3814B972" w:tentative="1">
      <w:start w:val="1"/>
      <w:numFmt w:val="bullet"/>
      <w:lvlText w:val=""/>
      <w:lvlJc w:val="left"/>
      <w:pPr>
        <w:tabs>
          <w:tab w:val="num" w:pos="5760"/>
        </w:tabs>
        <w:ind w:left="5760" w:hanging="360"/>
      </w:pPr>
      <w:rPr>
        <w:rFonts w:ascii="Symbol" w:hAnsi="Symbol" w:hint="default"/>
      </w:rPr>
    </w:lvl>
    <w:lvl w:ilvl="8" w:tplc="C25CE812" w:tentative="1">
      <w:start w:val="1"/>
      <w:numFmt w:val="bullet"/>
      <w:lvlText w:val=""/>
      <w:lvlJc w:val="left"/>
      <w:pPr>
        <w:tabs>
          <w:tab w:val="num" w:pos="6480"/>
        </w:tabs>
        <w:ind w:left="6480" w:hanging="360"/>
      </w:pPr>
      <w:rPr>
        <w:rFonts w:ascii="Symbol" w:hAnsi="Symbol" w:hint="default"/>
      </w:rPr>
    </w:lvl>
  </w:abstractNum>
  <w:abstractNum w:abstractNumId="2">
    <w:nsid w:val="2B88351D"/>
    <w:multiLevelType w:val="hybridMultilevel"/>
    <w:tmpl w:val="47EEC90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4123693"/>
    <w:multiLevelType w:val="hybridMultilevel"/>
    <w:tmpl w:val="A4F4B312"/>
    <w:lvl w:ilvl="0" w:tplc="502E6B1A">
      <w:start w:val="1"/>
      <w:numFmt w:val="bullet"/>
      <w:lvlText w:val=""/>
      <w:lvlPicBulletId w:val="2"/>
      <w:lvlJc w:val="left"/>
      <w:pPr>
        <w:tabs>
          <w:tab w:val="num" w:pos="720"/>
        </w:tabs>
        <w:ind w:left="720" w:hanging="360"/>
      </w:pPr>
      <w:rPr>
        <w:rFonts w:ascii="Symbol" w:hAnsi="Symbol" w:hint="default"/>
      </w:rPr>
    </w:lvl>
    <w:lvl w:ilvl="1" w:tplc="541C1CCE" w:tentative="1">
      <w:start w:val="1"/>
      <w:numFmt w:val="bullet"/>
      <w:lvlText w:val=""/>
      <w:lvlJc w:val="left"/>
      <w:pPr>
        <w:tabs>
          <w:tab w:val="num" w:pos="1440"/>
        </w:tabs>
        <w:ind w:left="1440" w:hanging="360"/>
      </w:pPr>
      <w:rPr>
        <w:rFonts w:ascii="Symbol" w:hAnsi="Symbol" w:hint="default"/>
      </w:rPr>
    </w:lvl>
    <w:lvl w:ilvl="2" w:tplc="6DE097A2" w:tentative="1">
      <w:start w:val="1"/>
      <w:numFmt w:val="bullet"/>
      <w:lvlText w:val=""/>
      <w:lvlJc w:val="left"/>
      <w:pPr>
        <w:tabs>
          <w:tab w:val="num" w:pos="2160"/>
        </w:tabs>
        <w:ind w:left="2160" w:hanging="360"/>
      </w:pPr>
      <w:rPr>
        <w:rFonts w:ascii="Symbol" w:hAnsi="Symbol" w:hint="default"/>
      </w:rPr>
    </w:lvl>
    <w:lvl w:ilvl="3" w:tplc="AA30752E" w:tentative="1">
      <w:start w:val="1"/>
      <w:numFmt w:val="bullet"/>
      <w:lvlText w:val=""/>
      <w:lvlJc w:val="left"/>
      <w:pPr>
        <w:tabs>
          <w:tab w:val="num" w:pos="2880"/>
        </w:tabs>
        <w:ind w:left="2880" w:hanging="360"/>
      </w:pPr>
      <w:rPr>
        <w:rFonts w:ascii="Symbol" w:hAnsi="Symbol" w:hint="default"/>
      </w:rPr>
    </w:lvl>
    <w:lvl w:ilvl="4" w:tplc="BF105D84" w:tentative="1">
      <w:start w:val="1"/>
      <w:numFmt w:val="bullet"/>
      <w:lvlText w:val=""/>
      <w:lvlJc w:val="left"/>
      <w:pPr>
        <w:tabs>
          <w:tab w:val="num" w:pos="3600"/>
        </w:tabs>
        <w:ind w:left="3600" w:hanging="360"/>
      </w:pPr>
      <w:rPr>
        <w:rFonts w:ascii="Symbol" w:hAnsi="Symbol" w:hint="default"/>
      </w:rPr>
    </w:lvl>
    <w:lvl w:ilvl="5" w:tplc="0D8CF948" w:tentative="1">
      <w:start w:val="1"/>
      <w:numFmt w:val="bullet"/>
      <w:lvlText w:val=""/>
      <w:lvlJc w:val="left"/>
      <w:pPr>
        <w:tabs>
          <w:tab w:val="num" w:pos="4320"/>
        </w:tabs>
        <w:ind w:left="4320" w:hanging="360"/>
      </w:pPr>
      <w:rPr>
        <w:rFonts w:ascii="Symbol" w:hAnsi="Symbol" w:hint="default"/>
      </w:rPr>
    </w:lvl>
    <w:lvl w:ilvl="6" w:tplc="E75C5390" w:tentative="1">
      <w:start w:val="1"/>
      <w:numFmt w:val="bullet"/>
      <w:lvlText w:val=""/>
      <w:lvlJc w:val="left"/>
      <w:pPr>
        <w:tabs>
          <w:tab w:val="num" w:pos="5040"/>
        </w:tabs>
        <w:ind w:left="5040" w:hanging="360"/>
      </w:pPr>
      <w:rPr>
        <w:rFonts w:ascii="Symbol" w:hAnsi="Symbol" w:hint="default"/>
      </w:rPr>
    </w:lvl>
    <w:lvl w:ilvl="7" w:tplc="282EE5DC" w:tentative="1">
      <w:start w:val="1"/>
      <w:numFmt w:val="bullet"/>
      <w:lvlText w:val=""/>
      <w:lvlJc w:val="left"/>
      <w:pPr>
        <w:tabs>
          <w:tab w:val="num" w:pos="5760"/>
        </w:tabs>
        <w:ind w:left="5760" w:hanging="360"/>
      </w:pPr>
      <w:rPr>
        <w:rFonts w:ascii="Symbol" w:hAnsi="Symbol" w:hint="default"/>
      </w:rPr>
    </w:lvl>
    <w:lvl w:ilvl="8" w:tplc="EF0AFC48" w:tentative="1">
      <w:start w:val="1"/>
      <w:numFmt w:val="bullet"/>
      <w:lvlText w:val=""/>
      <w:lvlJc w:val="left"/>
      <w:pPr>
        <w:tabs>
          <w:tab w:val="num" w:pos="6480"/>
        </w:tabs>
        <w:ind w:left="6480" w:hanging="360"/>
      </w:pPr>
      <w:rPr>
        <w:rFonts w:ascii="Symbol" w:hAnsi="Symbol" w:hint="default"/>
      </w:rPr>
    </w:lvl>
  </w:abstractNum>
  <w:abstractNum w:abstractNumId="4">
    <w:nsid w:val="6C4732A3"/>
    <w:multiLevelType w:val="hybridMultilevel"/>
    <w:tmpl w:val="EFB8EF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1825B3D"/>
    <w:multiLevelType w:val="hybridMultilevel"/>
    <w:tmpl w:val="C4ACB2CA"/>
    <w:lvl w:ilvl="0" w:tplc="51885FF6">
      <w:start w:val="1"/>
      <w:numFmt w:val="decimal"/>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FAB26D6"/>
    <w:multiLevelType w:val="hybridMultilevel"/>
    <w:tmpl w:val="11E0387E"/>
    <w:lvl w:ilvl="0" w:tplc="835612E8">
      <w:start w:val="1"/>
      <w:numFmt w:val="bullet"/>
      <w:lvlText w:val=""/>
      <w:lvlPicBulletId w:val="1"/>
      <w:lvlJc w:val="left"/>
      <w:pPr>
        <w:tabs>
          <w:tab w:val="num" w:pos="720"/>
        </w:tabs>
        <w:ind w:left="720" w:hanging="360"/>
      </w:pPr>
      <w:rPr>
        <w:rFonts w:ascii="Symbol" w:hAnsi="Symbol" w:hint="default"/>
      </w:rPr>
    </w:lvl>
    <w:lvl w:ilvl="1" w:tplc="B9687E8C" w:tentative="1">
      <w:start w:val="1"/>
      <w:numFmt w:val="bullet"/>
      <w:lvlText w:val=""/>
      <w:lvlJc w:val="left"/>
      <w:pPr>
        <w:tabs>
          <w:tab w:val="num" w:pos="1440"/>
        </w:tabs>
        <w:ind w:left="1440" w:hanging="360"/>
      </w:pPr>
      <w:rPr>
        <w:rFonts w:ascii="Symbol" w:hAnsi="Symbol" w:hint="default"/>
      </w:rPr>
    </w:lvl>
    <w:lvl w:ilvl="2" w:tplc="40486312" w:tentative="1">
      <w:start w:val="1"/>
      <w:numFmt w:val="bullet"/>
      <w:lvlText w:val=""/>
      <w:lvlJc w:val="left"/>
      <w:pPr>
        <w:tabs>
          <w:tab w:val="num" w:pos="2160"/>
        </w:tabs>
        <w:ind w:left="2160" w:hanging="360"/>
      </w:pPr>
      <w:rPr>
        <w:rFonts w:ascii="Symbol" w:hAnsi="Symbol" w:hint="default"/>
      </w:rPr>
    </w:lvl>
    <w:lvl w:ilvl="3" w:tplc="0EB8FD24" w:tentative="1">
      <w:start w:val="1"/>
      <w:numFmt w:val="bullet"/>
      <w:lvlText w:val=""/>
      <w:lvlJc w:val="left"/>
      <w:pPr>
        <w:tabs>
          <w:tab w:val="num" w:pos="2880"/>
        </w:tabs>
        <w:ind w:left="2880" w:hanging="360"/>
      </w:pPr>
      <w:rPr>
        <w:rFonts w:ascii="Symbol" w:hAnsi="Symbol" w:hint="default"/>
      </w:rPr>
    </w:lvl>
    <w:lvl w:ilvl="4" w:tplc="D778B780" w:tentative="1">
      <w:start w:val="1"/>
      <w:numFmt w:val="bullet"/>
      <w:lvlText w:val=""/>
      <w:lvlJc w:val="left"/>
      <w:pPr>
        <w:tabs>
          <w:tab w:val="num" w:pos="3600"/>
        </w:tabs>
        <w:ind w:left="3600" w:hanging="360"/>
      </w:pPr>
      <w:rPr>
        <w:rFonts w:ascii="Symbol" w:hAnsi="Symbol" w:hint="default"/>
      </w:rPr>
    </w:lvl>
    <w:lvl w:ilvl="5" w:tplc="35DCAF84" w:tentative="1">
      <w:start w:val="1"/>
      <w:numFmt w:val="bullet"/>
      <w:lvlText w:val=""/>
      <w:lvlJc w:val="left"/>
      <w:pPr>
        <w:tabs>
          <w:tab w:val="num" w:pos="4320"/>
        </w:tabs>
        <w:ind w:left="4320" w:hanging="360"/>
      </w:pPr>
      <w:rPr>
        <w:rFonts w:ascii="Symbol" w:hAnsi="Symbol" w:hint="default"/>
      </w:rPr>
    </w:lvl>
    <w:lvl w:ilvl="6" w:tplc="ECEE28EE" w:tentative="1">
      <w:start w:val="1"/>
      <w:numFmt w:val="bullet"/>
      <w:lvlText w:val=""/>
      <w:lvlJc w:val="left"/>
      <w:pPr>
        <w:tabs>
          <w:tab w:val="num" w:pos="5040"/>
        </w:tabs>
        <w:ind w:left="5040" w:hanging="360"/>
      </w:pPr>
      <w:rPr>
        <w:rFonts w:ascii="Symbol" w:hAnsi="Symbol" w:hint="default"/>
      </w:rPr>
    </w:lvl>
    <w:lvl w:ilvl="7" w:tplc="7BC25F0C" w:tentative="1">
      <w:start w:val="1"/>
      <w:numFmt w:val="bullet"/>
      <w:lvlText w:val=""/>
      <w:lvlJc w:val="left"/>
      <w:pPr>
        <w:tabs>
          <w:tab w:val="num" w:pos="5760"/>
        </w:tabs>
        <w:ind w:left="5760" w:hanging="360"/>
      </w:pPr>
      <w:rPr>
        <w:rFonts w:ascii="Symbol" w:hAnsi="Symbol" w:hint="default"/>
      </w:rPr>
    </w:lvl>
    <w:lvl w:ilvl="8" w:tplc="ACF25742"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1"/>
  </w:num>
  <w:num w:numId="3">
    <w:abstractNumId w:val="6"/>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694"/>
    <w:rsid w:val="00005B7D"/>
    <w:rsid w:val="00021247"/>
    <w:rsid w:val="0003345C"/>
    <w:rsid w:val="00046156"/>
    <w:rsid w:val="00072F43"/>
    <w:rsid w:val="000A35F7"/>
    <w:rsid w:val="0010384F"/>
    <w:rsid w:val="00106A02"/>
    <w:rsid w:val="00161C52"/>
    <w:rsid w:val="00207485"/>
    <w:rsid w:val="00281C7D"/>
    <w:rsid w:val="002D5652"/>
    <w:rsid w:val="002E23A5"/>
    <w:rsid w:val="00300A82"/>
    <w:rsid w:val="00373A52"/>
    <w:rsid w:val="00395BBD"/>
    <w:rsid w:val="003D33FB"/>
    <w:rsid w:val="003D52AE"/>
    <w:rsid w:val="003D725F"/>
    <w:rsid w:val="003E605F"/>
    <w:rsid w:val="00462DA0"/>
    <w:rsid w:val="004754CD"/>
    <w:rsid w:val="00494960"/>
    <w:rsid w:val="004E106C"/>
    <w:rsid w:val="00526A12"/>
    <w:rsid w:val="0054303A"/>
    <w:rsid w:val="00557EAD"/>
    <w:rsid w:val="005747F3"/>
    <w:rsid w:val="00592553"/>
    <w:rsid w:val="005B691F"/>
    <w:rsid w:val="005E56F7"/>
    <w:rsid w:val="005F0370"/>
    <w:rsid w:val="0060142A"/>
    <w:rsid w:val="0063474C"/>
    <w:rsid w:val="00654111"/>
    <w:rsid w:val="006613C9"/>
    <w:rsid w:val="00670118"/>
    <w:rsid w:val="0071309E"/>
    <w:rsid w:val="007361B0"/>
    <w:rsid w:val="00771694"/>
    <w:rsid w:val="0079430C"/>
    <w:rsid w:val="007A5269"/>
    <w:rsid w:val="007F3ED9"/>
    <w:rsid w:val="008838D5"/>
    <w:rsid w:val="008C67E2"/>
    <w:rsid w:val="00916F74"/>
    <w:rsid w:val="009961B1"/>
    <w:rsid w:val="009962AF"/>
    <w:rsid w:val="009B0552"/>
    <w:rsid w:val="009E44BA"/>
    <w:rsid w:val="00A05C7D"/>
    <w:rsid w:val="00A408A3"/>
    <w:rsid w:val="00AB33A4"/>
    <w:rsid w:val="00AC6259"/>
    <w:rsid w:val="00B2528F"/>
    <w:rsid w:val="00B85DAF"/>
    <w:rsid w:val="00BB7ED5"/>
    <w:rsid w:val="00BC25EF"/>
    <w:rsid w:val="00C14182"/>
    <w:rsid w:val="00CA5E30"/>
    <w:rsid w:val="00D042FC"/>
    <w:rsid w:val="00D133A6"/>
    <w:rsid w:val="00D46BD4"/>
    <w:rsid w:val="00D55534"/>
    <w:rsid w:val="00DA4155"/>
    <w:rsid w:val="00DA4D7B"/>
    <w:rsid w:val="00DD4BAF"/>
    <w:rsid w:val="00DF4631"/>
    <w:rsid w:val="00E43F85"/>
    <w:rsid w:val="00E74CCE"/>
    <w:rsid w:val="00E842F8"/>
    <w:rsid w:val="00F006B7"/>
    <w:rsid w:val="00F332F6"/>
    <w:rsid w:val="00FE5046"/>
    <w:rsid w:val="00FF0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345C"/>
    <w:pPr>
      <w:widowControl w:val="0"/>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
    <w:name w:val="Fließtext"/>
    <w:basedOn w:val="Standard"/>
    <w:link w:val="FlietextZchn"/>
    <w:rsid w:val="00654111"/>
    <w:pPr>
      <w:widowControl/>
      <w:spacing w:after="0" w:line="320" w:lineRule="atLeast"/>
      <w:jc w:val="both"/>
    </w:pPr>
    <w:rPr>
      <w:rFonts w:ascii="Arial" w:hAnsi="Arial" w:cs="Arial"/>
      <w:sz w:val="24"/>
      <w:szCs w:val="24"/>
      <w:lang w:val="de-DE"/>
    </w:rPr>
  </w:style>
  <w:style w:type="character" w:customStyle="1" w:styleId="FlietextZchn">
    <w:name w:val="Fließtext Zchn"/>
    <w:basedOn w:val="Absatz-Standardschriftart"/>
    <w:link w:val="Flietext"/>
    <w:rsid w:val="00654111"/>
    <w:rPr>
      <w:rFonts w:ascii="Arial" w:hAnsi="Arial" w:cs="Arial"/>
      <w:sz w:val="24"/>
      <w:szCs w:val="24"/>
    </w:rPr>
  </w:style>
  <w:style w:type="paragraph" w:styleId="Sprechblasentext">
    <w:name w:val="Balloon Text"/>
    <w:basedOn w:val="Standard"/>
    <w:link w:val="SprechblasentextZchn"/>
    <w:uiPriority w:val="99"/>
    <w:semiHidden/>
    <w:unhideWhenUsed/>
    <w:rsid w:val="00654111"/>
    <w:pPr>
      <w:widowControl/>
      <w:spacing w:after="0" w:line="240" w:lineRule="auto"/>
    </w:pPr>
    <w:rPr>
      <w:rFonts w:ascii="Tahoma"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654111"/>
    <w:rPr>
      <w:rFonts w:ascii="Tahoma" w:hAnsi="Tahoma" w:cs="Tahoma"/>
      <w:sz w:val="16"/>
      <w:szCs w:val="16"/>
    </w:rPr>
  </w:style>
  <w:style w:type="paragraph" w:styleId="KeinLeerraum">
    <w:name w:val="No Spacing"/>
    <w:uiPriority w:val="1"/>
    <w:qFormat/>
    <w:rsid w:val="00654111"/>
    <w:pPr>
      <w:spacing w:after="0" w:line="240" w:lineRule="auto"/>
    </w:pPr>
  </w:style>
  <w:style w:type="paragraph" w:styleId="Kopfzeile">
    <w:name w:val="header"/>
    <w:basedOn w:val="Standard"/>
    <w:link w:val="KopfzeileZchn"/>
    <w:unhideWhenUsed/>
    <w:rsid w:val="00654111"/>
    <w:pPr>
      <w:widowControl/>
      <w:tabs>
        <w:tab w:val="center" w:pos="4536"/>
        <w:tab w:val="right" w:pos="9072"/>
      </w:tabs>
      <w:spacing w:after="0" w:line="240" w:lineRule="auto"/>
    </w:pPr>
    <w:rPr>
      <w:lang w:val="de-DE"/>
    </w:rPr>
  </w:style>
  <w:style w:type="character" w:customStyle="1" w:styleId="KopfzeileZchn">
    <w:name w:val="Kopfzeile Zchn"/>
    <w:basedOn w:val="Absatz-Standardschriftart"/>
    <w:link w:val="Kopfzeile"/>
    <w:uiPriority w:val="99"/>
    <w:rsid w:val="00654111"/>
  </w:style>
  <w:style w:type="paragraph" w:styleId="Fuzeile">
    <w:name w:val="footer"/>
    <w:basedOn w:val="Standard"/>
    <w:link w:val="FuzeileZchn"/>
    <w:uiPriority w:val="99"/>
    <w:unhideWhenUsed/>
    <w:rsid w:val="00654111"/>
    <w:pPr>
      <w:widowControl/>
      <w:tabs>
        <w:tab w:val="center" w:pos="4536"/>
        <w:tab w:val="right" w:pos="9072"/>
      </w:tabs>
      <w:spacing w:after="0" w:line="240" w:lineRule="auto"/>
    </w:pPr>
    <w:rPr>
      <w:lang w:val="de-DE"/>
    </w:rPr>
  </w:style>
  <w:style w:type="character" w:customStyle="1" w:styleId="FuzeileZchn">
    <w:name w:val="Fußzeile Zchn"/>
    <w:basedOn w:val="Absatz-Standardschriftart"/>
    <w:link w:val="Fuzeile"/>
    <w:uiPriority w:val="99"/>
    <w:rsid w:val="00654111"/>
  </w:style>
  <w:style w:type="character" w:styleId="Kommentarzeichen">
    <w:name w:val="annotation reference"/>
    <w:basedOn w:val="Absatz-Standardschriftart"/>
    <w:uiPriority w:val="99"/>
    <w:semiHidden/>
    <w:unhideWhenUsed/>
    <w:rsid w:val="00161C52"/>
    <w:rPr>
      <w:sz w:val="16"/>
      <w:szCs w:val="16"/>
    </w:rPr>
  </w:style>
  <w:style w:type="paragraph" w:styleId="Kommentartext">
    <w:name w:val="annotation text"/>
    <w:basedOn w:val="Standard"/>
    <w:link w:val="KommentartextZchn"/>
    <w:uiPriority w:val="99"/>
    <w:semiHidden/>
    <w:unhideWhenUsed/>
    <w:rsid w:val="00161C5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61C52"/>
    <w:rPr>
      <w:sz w:val="20"/>
      <w:szCs w:val="20"/>
      <w:lang w:val="en-US"/>
    </w:rPr>
  </w:style>
  <w:style w:type="paragraph" w:styleId="Kommentarthema">
    <w:name w:val="annotation subject"/>
    <w:basedOn w:val="Kommentartext"/>
    <w:next w:val="Kommentartext"/>
    <w:link w:val="KommentarthemaZchn"/>
    <w:uiPriority w:val="99"/>
    <w:semiHidden/>
    <w:unhideWhenUsed/>
    <w:rsid w:val="00161C52"/>
    <w:rPr>
      <w:b/>
      <w:bCs/>
    </w:rPr>
  </w:style>
  <w:style w:type="character" w:customStyle="1" w:styleId="KommentarthemaZchn">
    <w:name w:val="Kommentarthema Zchn"/>
    <w:basedOn w:val="KommentartextZchn"/>
    <w:link w:val="Kommentarthema"/>
    <w:uiPriority w:val="99"/>
    <w:semiHidden/>
    <w:rsid w:val="00161C52"/>
    <w:rPr>
      <w:b/>
      <w:bCs/>
      <w:sz w:val="20"/>
      <w:szCs w:val="20"/>
      <w:lang w:val="en-US"/>
    </w:rPr>
  </w:style>
  <w:style w:type="paragraph" w:styleId="Listenabsatz">
    <w:name w:val="List Paragraph"/>
    <w:basedOn w:val="Standard"/>
    <w:uiPriority w:val="34"/>
    <w:qFormat/>
    <w:rsid w:val="006613C9"/>
    <w:pPr>
      <w:widowControl/>
      <w:spacing w:after="0" w:line="240" w:lineRule="auto"/>
      <w:ind w:left="720"/>
      <w:contextualSpacing/>
    </w:pPr>
    <w:rPr>
      <w:rFonts w:ascii="Arial" w:hAnsi="Arial" w:cs="Arial"/>
      <w:sz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345C"/>
    <w:pPr>
      <w:widowControl w:val="0"/>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
    <w:name w:val="Fließtext"/>
    <w:basedOn w:val="Standard"/>
    <w:link w:val="FlietextZchn"/>
    <w:rsid w:val="00654111"/>
    <w:pPr>
      <w:widowControl/>
      <w:spacing w:after="0" w:line="320" w:lineRule="atLeast"/>
      <w:jc w:val="both"/>
    </w:pPr>
    <w:rPr>
      <w:rFonts w:ascii="Arial" w:hAnsi="Arial" w:cs="Arial"/>
      <w:sz w:val="24"/>
      <w:szCs w:val="24"/>
      <w:lang w:val="de-DE"/>
    </w:rPr>
  </w:style>
  <w:style w:type="character" w:customStyle="1" w:styleId="FlietextZchn">
    <w:name w:val="Fließtext Zchn"/>
    <w:basedOn w:val="Absatz-Standardschriftart"/>
    <w:link w:val="Flietext"/>
    <w:rsid w:val="00654111"/>
    <w:rPr>
      <w:rFonts w:ascii="Arial" w:hAnsi="Arial" w:cs="Arial"/>
      <w:sz w:val="24"/>
      <w:szCs w:val="24"/>
    </w:rPr>
  </w:style>
  <w:style w:type="paragraph" w:styleId="Sprechblasentext">
    <w:name w:val="Balloon Text"/>
    <w:basedOn w:val="Standard"/>
    <w:link w:val="SprechblasentextZchn"/>
    <w:uiPriority w:val="99"/>
    <w:semiHidden/>
    <w:unhideWhenUsed/>
    <w:rsid w:val="00654111"/>
    <w:pPr>
      <w:widowControl/>
      <w:spacing w:after="0" w:line="240" w:lineRule="auto"/>
    </w:pPr>
    <w:rPr>
      <w:rFonts w:ascii="Tahoma"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654111"/>
    <w:rPr>
      <w:rFonts w:ascii="Tahoma" w:hAnsi="Tahoma" w:cs="Tahoma"/>
      <w:sz w:val="16"/>
      <w:szCs w:val="16"/>
    </w:rPr>
  </w:style>
  <w:style w:type="paragraph" w:styleId="KeinLeerraum">
    <w:name w:val="No Spacing"/>
    <w:uiPriority w:val="1"/>
    <w:qFormat/>
    <w:rsid w:val="00654111"/>
    <w:pPr>
      <w:spacing w:after="0" w:line="240" w:lineRule="auto"/>
    </w:pPr>
  </w:style>
  <w:style w:type="paragraph" w:styleId="Kopfzeile">
    <w:name w:val="header"/>
    <w:basedOn w:val="Standard"/>
    <w:link w:val="KopfzeileZchn"/>
    <w:unhideWhenUsed/>
    <w:rsid w:val="00654111"/>
    <w:pPr>
      <w:widowControl/>
      <w:tabs>
        <w:tab w:val="center" w:pos="4536"/>
        <w:tab w:val="right" w:pos="9072"/>
      </w:tabs>
      <w:spacing w:after="0" w:line="240" w:lineRule="auto"/>
    </w:pPr>
    <w:rPr>
      <w:lang w:val="de-DE"/>
    </w:rPr>
  </w:style>
  <w:style w:type="character" w:customStyle="1" w:styleId="KopfzeileZchn">
    <w:name w:val="Kopfzeile Zchn"/>
    <w:basedOn w:val="Absatz-Standardschriftart"/>
    <w:link w:val="Kopfzeile"/>
    <w:uiPriority w:val="99"/>
    <w:rsid w:val="00654111"/>
  </w:style>
  <w:style w:type="paragraph" w:styleId="Fuzeile">
    <w:name w:val="footer"/>
    <w:basedOn w:val="Standard"/>
    <w:link w:val="FuzeileZchn"/>
    <w:uiPriority w:val="99"/>
    <w:unhideWhenUsed/>
    <w:rsid w:val="00654111"/>
    <w:pPr>
      <w:widowControl/>
      <w:tabs>
        <w:tab w:val="center" w:pos="4536"/>
        <w:tab w:val="right" w:pos="9072"/>
      </w:tabs>
      <w:spacing w:after="0" w:line="240" w:lineRule="auto"/>
    </w:pPr>
    <w:rPr>
      <w:lang w:val="de-DE"/>
    </w:rPr>
  </w:style>
  <w:style w:type="character" w:customStyle="1" w:styleId="FuzeileZchn">
    <w:name w:val="Fußzeile Zchn"/>
    <w:basedOn w:val="Absatz-Standardschriftart"/>
    <w:link w:val="Fuzeile"/>
    <w:uiPriority w:val="99"/>
    <w:rsid w:val="00654111"/>
  </w:style>
  <w:style w:type="character" w:styleId="Kommentarzeichen">
    <w:name w:val="annotation reference"/>
    <w:basedOn w:val="Absatz-Standardschriftart"/>
    <w:uiPriority w:val="99"/>
    <w:semiHidden/>
    <w:unhideWhenUsed/>
    <w:rsid w:val="00161C52"/>
    <w:rPr>
      <w:sz w:val="16"/>
      <w:szCs w:val="16"/>
    </w:rPr>
  </w:style>
  <w:style w:type="paragraph" w:styleId="Kommentartext">
    <w:name w:val="annotation text"/>
    <w:basedOn w:val="Standard"/>
    <w:link w:val="KommentartextZchn"/>
    <w:uiPriority w:val="99"/>
    <w:semiHidden/>
    <w:unhideWhenUsed/>
    <w:rsid w:val="00161C5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61C52"/>
    <w:rPr>
      <w:sz w:val="20"/>
      <w:szCs w:val="20"/>
      <w:lang w:val="en-US"/>
    </w:rPr>
  </w:style>
  <w:style w:type="paragraph" w:styleId="Kommentarthema">
    <w:name w:val="annotation subject"/>
    <w:basedOn w:val="Kommentartext"/>
    <w:next w:val="Kommentartext"/>
    <w:link w:val="KommentarthemaZchn"/>
    <w:uiPriority w:val="99"/>
    <w:semiHidden/>
    <w:unhideWhenUsed/>
    <w:rsid w:val="00161C52"/>
    <w:rPr>
      <w:b/>
      <w:bCs/>
    </w:rPr>
  </w:style>
  <w:style w:type="character" w:customStyle="1" w:styleId="KommentarthemaZchn">
    <w:name w:val="Kommentarthema Zchn"/>
    <w:basedOn w:val="KommentartextZchn"/>
    <w:link w:val="Kommentarthema"/>
    <w:uiPriority w:val="99"/>
    <w:semiHidden/>
    <w:rsid w:val="00161C52"/>
    <w:rPr>
      <w:b/>
      <w:bCs/>
      <w:sz w:val="20"/>
      <w:szCs w:val="20"/>
      <w:lang w:val="en-US"/>
    </w:rPr>
  </w:style>
  <w:style w:type="paragraph" w:styleId="Listenabsatz">
    <w:name w:val="List Paragraph"/>
    <w:basedOn w:val="Standard"/>
    <w:uiPriority w:val="34"/>
    <w:qFormat/>
    <w:rsid w:val="006613C9"/>
    <w:pPr>
      <w:widowControl/>
      <w:spacing w:after="0" w:line="240" w:lineRule="auto"/>
      <w:ind w:left="720"/>
      <w:contextualSpacing/>
    </w:pPr>
    <w:rPr>
      <w:rFonts w:ascii="Arial" w:hAnsi="Arial" w:cs="Arial"/>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4.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6C124-EC06-4B84-937D-3078F4B29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3159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Ministerium fÃ¼r Inneres und Kommunales</Company>
  <LinksUpToDate>false</LinksUpToDate>
  <CharactersWithSpaces>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Kohlbecker, Jan</dc:creator>
  <cp:lastModifiedBy>Heitmann, Stephan</cp:lastModifiedBy>
  <cp:revision>2</cp:revision>
  <cp:lastPrinted>2015-03-19T15:05:00Z</cp:lastPrinted>
  <dcterms:created xsi:type="dcterms:W3CDTF">2016-07-15T08:48:00Z</dcterms:created>
  <dcterms:modified xsi:type="dcterms:W3CDTF">2016-07-15T08:48:00Z</dcterms:modified>
</cp:coreProperties>
</file>